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00AF7953">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D3675F"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00177221">
        <w:trPr>
          <w:trHeight w:val="359"/>
        </w:trPr>
        <w:tc>
          <w:tcPr>
            <w:tcW w:w="2880" w:type="dxa"/>
            <w:gridSpan w:val="2"/>
            <w:tcBorders>
              <w:left w:val="nil"/>
              <w:right w:val="nil"/>
            </w:tcBorders>
            <w:shd w:val="clear" w:color="auto" w:fill="FFFFFF" w:themeFill="background1"/>
            <w:vAlign w:val="center"/>
          </w:tcPr>
          <w:p w14:paraId="6F73FED0" w14:textId="6D21D334" w:rsidR="00067FE2" w:rsidRPr="00D47768" w:rsidRDefault="00067FE2" w:rsidP="005D2356">
            <w:pPr>
              <w:pStyle w:val="Header"/>
              <w:spacing w:before="120" w:after="120"/>
              <w:rPr>
                <w:bCs w:val="0"/>
              </w:rPr>
            </w:pPr>
          </w:p>
        </w:tc>
        <w:tc>
          <w:tcPr>
            <w:tcW w:w="7560" w:type="dxa"/>
            <w:gridSpan w:val="2"/>
            <w:tcBorders>
              <w:left w:val="nil"/>
              <w:right w:val="nil"/>
            </w:tcBorders>
            <w:vAlign w:val="center"/>
          </w:tcPr>
          <w:p w14:paraId="50037549" w14:textId="578D91DE" w:rsidR="00067FE2" w:rsidRPr="00D47768" w:rsidRDefault="00067FE2" w:rsidP="005D2356">
            <w:pPr>
              <w:pStyle w:val="NormalArial"/>
              <w:spacing w:before="120" w:after="120"/>
            </w:pPr>
          </w:p>
        </w:tc>
      </w:tr>
      <w:tr w:rsidR="00AF7953" w:rsidRPr="00D47768" w14:paraId="0E8A3677" w14:textId="77777777" w:rsidTr="00AF7953">
        <w:trPr>
          <w:trHeight w:val="458"/>
        </w:trPr>
        <w:tc>
          <w:tcPr>
            <w:tcW w:w="2880" w:type="dxa"/>
            <w:gridSpan w:val="2"/>
            <w:shd w:val="clear" w:color="auto" w:fill="FFFFFF" w:themeFill="background1"/>
            <w:vAlign w:val="center"/>
          </w:tcPr>
          <w:p w14:paraId="27B5C45E" w14:textId="0FBAF250" w:rsidR="00AF7953" w:rsidRPr="00AF7953" w:rsidRDefault="00AF7953" w:rsidP="00AF7953">
            <w:pPr>
              <w:pStyle w:val="NormalArial"/>
              <w:rPr>
                <w:b/>
              </w:rPr>
            </w:pPr>
            <w:r w:rsidRPr="00AF7953">
              <w:rPr>
                <w:b/>
              </w:rPr>
              <w:t xml:space="preserve">Date </w:t>
            </w:r>
          </w:p>
        </w:tc>
        <w:tc>
          <w:tcPr>
            <w:tcW w:w="7560" w:type="dxa"/>
            <w:gridSpan w:val="2"/>
            <w:vAlign w:val="center"/>
          </w:tcPr>
          <w:p w14:paraId="033B21BE" w14:textId="1F43D662" w:rsidR="00AF7953" w:rsidRPr="00D47768" w:rsidRDefault="00400529" w:rsidP="00AF7953">
            <w:pPr>
              <w:pStyle w:val="NormalArial"/>
            </w:pPr>
            <w:r>
              <w:t>March 7, 2023</w:t>
            </w:r>
          </w:p>
        </w:tc>
      </w:tr>
    </w:tbl>
    <w:p w14:paraId="5B908B1D" w14:textId="77777777" w:rsidR="0059260F" w:rsidRDefault="0059260F" w:rsidP="00E71C39">
      <w:pPr>
        <w:pStyle w:val="NormalArial"/>
      </w:pPr>
    </w:p>
    <w:p w14:paraId="66651FFD" w14:textId="77777777" w:rsidR="00AF7953" w:rsidRPr="00D47768" w:rsidRDefault="00AF7953"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665E0CA3" w:rsidR="009A3772" w:rsidRPr="00D47768" w:rsidRDefault="00AF7953">
            <w:pPr>
              <w:pStyle w:val="Header"/>
              <w:jc w:val="center"/>
            </w:pPr>
            <w:r>
              <w:t>Submitter’s Information</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2312EAA3" w:rsidR="009A3772" w:rsidRPr="00D47768" w:rsidRDefault="00AF7953" w:rsidP="00AF7953">
            <w:pPr>
              <w:pStyle w:val="NormalArial"/>
            </w:pPr>
            <w:r>
              <w:t>Eithar Nashawati</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4C215424" w:rsidR="009A3772" w:rsidRPr="00D47768" w:rsidRDefault="00D3675F" w:rsidP="00EA4FD0">
            <w:pPr>
              <w:pStyle w:val="NormalArial"/>
            </w:pPr>
            <w:hyperlink r:id="rId12" w:history="1">
              <w:r w:rsidR="00EA4FD0" w:rsidRPr="000F2376">
                <w:rPr>
                  <w:rStyle w:val="Hyperlink"/>
                </w:rPr>
                <w:t>eithar.nashawati@oncor.com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59BA5C9D" w:rsidR="009A3772" w:rsidRPr="00D47768" w:rsidRDefault="00EA4FD0">
            <w:pPr>
              <w:pStyle w:val="NormalArial"/>
            </w:pPr>
            <w:r>
              <w:t>Oncor Electric Delivery Company LLC</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0BA6F642" w:rsidR="009A3772" w:rsidRPr="00D47768" w:rsidRDefault="00EA4FD0">
            <w:pPr>
              <w:pStyle w:val="NormalArial"/>
            </w:pPr>
            <w:r>
              <w:t>817-262-7712</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6EDB1943" w:rsidR="009A3772" w:rsidRPr="00D47768" w:rsidRDefault="00AF7953">
            <w:pPr>
              <w:pStyle w:val="NormalArial"/>
            </w:pPr>
            <w:proofErr w:type="gramStart"/>
            <w:r>
              <w:t>Investor Owned</w:t>
            </w:r>
            <w:proofErr w:type="gramEnd"/>
            <w:r>
              <w:t xml:space="preserve"> Utility</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47768" w14:paraId="1898E3F8" w14:textId="77777777" w:rsidTr="00D176CF">
        <w:trPr>
          <w:cantSplit/>
          <w:trHeight w:val="432"/>
        </w:trPr>
        <w:tc>
          <w:tcPr>
            <w:tcW w:w="10440" w:type="dxa"/>
            <w:vAlign w:val="center"/>
          </w:tcPr>
          <w:p w14:paraId="40B5C6D0" w14:textId="2FD1E6AA" w:rsidR="009A3772" w:rsidRPr="00D47768" w:rsidRDefault="00EA4FD0" w:rsidP="007C199B">
            <w:pPr>
              <w:pStyle w:val="NormalArial"/>
              <w:jc w:val="center"/>
              <w:rPr>
                <w:b/>
              </w:rPr>
            </w:pPr>
            <w:r>
              <w:rPr>
                <w:b/>
              </w:rPr>
              <w:t>Comments</w:t>
            </w:r>
          </w:p>
        </w:tc>
      </w:tr>
    </w:tbl>
    <w:p w14:paraId="21421A24" w14:textId="77777777" w:rsidR="00DB426D" w:rsidRDefault="00DB426D">
      <w:pPr>
        <w:tabs>
          <w:tab w:val="num" w:pos="0"/>
        </w:tabs>
        <w:rPr>
          <w:rFonts w:ascii="Arial" w:hAnsi="Arial" w:cs="Arial"/>
        </w:rPr>
      </w:pPr>
    </w:p>
    <w:p w14:paraId="65A92EAE" w14:textId="56A76638" w:rsidR="00D65F1E" w:rsidRDefault="00D65F1E" w:rsidP="00D65F1E">
      <w:pPr>
        <w:rPr>
          <w:rFonts w:ascii="Arial" w:hAnsi="Arial" w:cs="Arial"/>
        </w:rPr>
      </w:pPr>
      <w:r w:rsidRPr="00D65F1E">
        <w:rPr>
          <w:rFonts w:ascii="Arial" w:hAnsi="Arial" w:cs="Arial"/>
        </w:rPr>
        <w:t xml:space="preserve">Oncor submits </w:t>
      </w:r>
      <w:r w:rsidR="00732DBB">
        <w:rPr>
          <w:rFonts w:ascii="Arial" w:hAnsi="Arial" w:cs="Arial"/>
        </w:rPr>
        <w:t>these</w:t>
      </w:r>
      <w:r w:rsidRPr="00D65F1E">
        <w:rPr>
          <w:rFonts w:ascii="Arial" w:hAnsi="Arial" w:cs="Arial"/>
        </w:rPr>
        <w:t xml:space="preserve"> comments to address the role of the interconnecting </w:t>
      </w:r>
      <w:r>
        <w:rPr>
          <w:rFonts w:ascii="Arial" w:hAnsi="Arial" w:cs="Arial"/>
        </w:rPr>
        <w:t xml:space="preserve">and </w:t>
      </w:r>
      <w:r w:rsidR="00732DBB">
        <w:rPr>
          <w:rFonts w:ascii="Arial" w:hAnsi="Arial" w:cs="Arial"/>
        </w:rPr>
        <w:t>affected</w:t>
      </w:r>
      <w:r>
        <w:rPr>
          <w:rFonts w:ascii="Arial" w:hAnsi="Arial" w:cs="Arial"/>
        </w:rPr>
        <w:t xml:space="preserve"> </w:t>
      </w:r>
      <w:r w:rsidR="0069564F">
        <w:rPr>
          <w:rFonts w:ascii="Arial" w:hAnsi="Arial" w:cs="Arial"/>
        </w:rPr>
        <w:t>Transmission Service Providers (</w:t>
      </w:r>
      <w:r w:rsidRPr="00D65F1E">
        <w:rPr>
          <w:rFonts w:ascii="Arial" w:hAnsi="Arial" w:cs="Arial"/>
        </w:rPr>
        <w:t>TSP</w:t>
      </w:r>
      <w:r>
        <w:rPr>
          <w:rFonts w:ascii="Arial" w:hAnsi="Arial" w:cs="Arial"/>
        </w:rPr>
        <w:t>s</w:t>
      </w:r>
      <w:r w:rsidR="0069564F">
        <w:rPr>
          <w:rFonts w:ascii="Arial" w:hAnsi="Arial" w:cs="Arial"/>
        </w:rPr>
        <w:t>)</w:t>
      </w:r>
      <w:r w:rsidRPr="00D65F1E">
        <w:rPr>
          <w:rFonts w:ascii="Arial" w:hAnsi="Arial" w:cs="Arial"/>
        </w:rPr>
        <w:t xml:space="preserve"> i</w:t>
      </w:r>
      <w:r w:rsidR="0030282F">
        <w:rPr>
          <w:rFonts w:ascii="Arial" w:hAnsi="Arial" w:cs="Arial"/>
        </w:rPr>
        <w:t>n the investigation of Inverter-</w:t>
      </w:r>
      <w:r w:rsidRPr="00D65F1E">
        <w:rPr>
          <w:rFonts w:ascii="Arial" w:hAnsi="Arial" w:cs="Arial"/>
        </w:rPr>
        <w:t xml:space="preserve">Based Resource </w:t>
      </w:r>
      <w:r w:rsidR="0069564F">
        <w:rPr>
          <w:rFonts w:ascii="Arial" w:hAnsi="Arial" w:cs="Arial"/>
        </w:rPr>
        <w:t xml:space="preserve">(IBR) </w:t>
      </w:r>
      <w:r w:rsidRPr="00D65F1E">
        <w:rPr>
          <w:rFonts w:ascii="Arial" w:hAnsi="Arial" w:cs="Arial"/>
        </w:rPr>
        <w:t xml:space="preserve">failures to comply </w:t>
      </w:r>
      <w:r w:rsidR="0030282F">
        <w:rPr>
          <w:rFonts w:ascii="Arial" w:hAnsi="Arial" w:cs="Arial"/>
        </w:rPr>
        <w:t>with frequency and voltage ride-</w:t>
      </w:r>
      <w:r w:rsidRPr="00D65F1E">
        <w:rPr>
          <w:rFonts w:ascii="Arial" w:hAnsi="Arial" w:cs="Arial"/>
        </w:rPr>
        <w:t xml:space="preserve">through requirements as described in </w:t>
      </w:r>
      <w:r w:rsidR="00177221">
        <w:rPr>
          <w:rFonts w:ascii="Arial" w:hAnsi="Arial" w:cs="Arial"/>
        </w:rPr>
        <w:t>NOGRR245</w:t>
      </w:r>
      <w:r w:rsidR="0030282F">
        <w:rPr>
          <w:rFonts w:ascii="Arial" w:hAnsi="Arial" w:cs="Arial"/>
        </w:rPr>
        <w:t xml:space="preserve"> proposed</w:t>
      </w:r>
      <w:r w:rsidR="00177221">
        <w:rPr>
          <w:rFonts w:ascii="Arial" w:hAnsi="Arial" w:cs="Arial"/>
        </w:rPr>
        <w:t xml:space="preserve"> </w:t>
      </w:r>
      <w:r w:rsidR="001A2398">
        <w:rPr>
          <w:rFonts w:ascii="Arial" w:hAnsi="Arial" w:cs="Arial"/>
        </w:rPr>
        <w:t xml:space="preserve">paragraph (7) of </w:t>
      </w:r>
      <w:r w:rsidR="0030282F">
        <w:rPr>
          <w:rFonts w:ascii="Arial" w:hAnsi="Arial" w:cs="Arial"/>
        </w:rPr>
        <w:t>S</w:t>
      </w:r>
      <w:r w:rsidR="00177221">
        <w:rPr>
          <w:rFonts w:ascii="Arial" w:hAnsi="Arial" w:cs="Arial"/>
        </w:rPr>
        <w:t>ection</w:t>
      </w:r>
      <w:r w:rsidRPr="00D65F1E">
        <w:rPr>
          <w:rFonts w:ascii="Arial" w:hAnsi="Arial" w:cs="Arial"/>
        </w:rPr>
        <w:t xml:space="preserve"> 2.</w:t>
      </w:r>
      <w:r w:rsidR="00177221">
        <w:rPr>
          <w:rFonts w:ascii="Arial" w:hAnsi="Arial" w:cs="Arial"/>
        </w:rPr>
        <w:t>6.2.1, Frequency Ride-Through Requirements for Transmission-Connected Inverter-Based Resources (IBR</w:t>
      </w:r>
      <w:r w:rsidR="001A2398">
        <w:rPr>
          <w:rFonts w:ascii="Arial" w:hAnsi="Arial" w:cs="Arial"/>
        </w:rPr>
        <w:t>s</w:t>
      </w:r>
      <w:r w:rsidR="00177221">
        <w:rPr>
          <w:rFonts w:ascii="Arial" w:hAnsi="Arial" w:cs="Arial"/>
        </w:rPr>
        <w:t xml:space="preserve">), and </w:t>
      </w:r>
      <w:r w:rsidR="00145824">
        <w:rPr>
          <w:rFonts w:ascii="Arial" w:hAnsi="Arial" w:cs="Arial"/>
        </w:rPr>
        <w:t>modified</w:t>
      </w:r>
      <w:r w:rsidR="0030282F">
        <w:rPr>
          <w:rFonts w:ascii="Arial" w:hAnsi="Arial" w:cs="Arial"/>
        </w:rPr>
        <w:t xml:space="preserve"> </w:t>
      </w:r>
      <w:r w:rsidR="001A2398">
        <w:rPr>
          <w:rFonts w:ascii="Arial" w:hAnsi="Arial" w:cs="Arial"/>
        </w:rPr>
        <w:t xml:space="preserve">paragraph (9) of </w:t>
      </w:r>
      <w:r w:rsidR="0030282F">
        <w:rPr>
          <w:rFonts w:ascii="Arial" w:hAnsi="Arial" w:cs="Arial"/>
        </w:rPr>
        <w:t>S</w:t>
      </w:r>
      <w:r w:rsidR="00177221">
        <w:rPr>
          <w:rFonts w:ascii="Arial" w:hAnsi="Arial" w:cs="Arial"/>
        </w:rPr>
        <w:t>ection 2.9.1, Voltage Ride-Through Requirements for Transmission-Connected Inverter-Based Resources (IBRs).</w:t>
      </w:r>
    </w:p>
    <w:p w14:paraId="65E18789" w14:textId="77777777" w:rsidR="00D65F1E" w:rsidRPr="00D65F1E" w:rsidRDefault="00D65F1E" w:rsidP="00D65F1E">
      <w:pPr>
        <w:rPr>
          <w:rFonts w:ascii="Arial" w:hAnsi="Arial" w:cs="Arial"/>
        </w:rPr>
      </w:pPr>
    </w:p>
    <w:p w14:paraId="2670AAB2" w14:textId="5603D2FB" w:rsidR="00D65F1E" w:rsidRDefault="00D65F1E" w:rsidP="00D65F1E">
      <w:pPr>
        <w:rPr>
          <w:rFonts w:ascii="Arial" w:hAnsi="Arial" w:cs="Arial"/>
        </w:rPr>
      </w:pPr>
      <w:r w:rsidRPr="00D65F1E">
        <w:rPr>
          <w:rFonts w:ascii="Arial" w:hAnsi="Arial" w:cs="Arial"/>
        </w:rPr>
        <w:t xml:space="preserve">Historically, it has been ERCOT’s practice to issue </w:t>
      </w:r>
      <w:r w:rsidR="001A2398">
        <w:rPr>
          <w:rFonts w:ascii="Arial" w:hAnsi="Arial" w:cs="Arial"/>
        </w:rPr>
        <w:t>r</w:t>
      </w:r>
      <w:r w:rsidR="00AC14AF">
        <w:rPr>
          <w:rFonts w:ascii="Arial" w:hAnsi="Arial" w:cs="Arial"/>
        </w:rPr>
        <w:t xml:space="preserve">equests </w:t>
      </w:r>
      <w:r w:rsidR="00F967AE">
        <w:rPr>
          <w:rFonts w:ascii="Arial" w:hAnsi="Arial" w:cs="Arial"/>
        </w:rPr>
        <w:t>f</w:t>
      </w:r>
      <w:r w:rsidR="00AC14AF">
        <w:rPr>
          <w:rFonts w:ascii="Arial" w:hAnsi="Arial" w:cs="Arial"/>
        </w:rPr>
        <w:t xml:space="preserve">or </w:t>
      </w:r>
      <w:r w:rsidR="001A2398">
        <w:rPr>
          <w:rFonts w:ascii="Arial" w:hAnsi="Arial" w:cs="Arial"/>
        </w:rPr>
        <w:t>i</w:t>
      </w:r>
      <w:r w:rsidR="00AC14AF">
        <w:rPr>
          <w:rFonts w:ascii="Arial" w:hAnsi="Arial" w:cs="Arial"/>
        </w:rPr>
        <w:t>nformation</w:t>
      </w:r>
      <w:r w:rsidRPr="00D65F1E">
        <w:rPr>
          <w:rFonts w:ascii="Arial" w:hAnsi="Arial" w:cs="Arial"/>
        </w:rPr>
        <w:t xml:space="preserve"> to </w:t>
      </w:r>
      <w:r w:rsidR="001A2398">
        <w:rPr>
          <w:rFonts w:ascii="Arial" w:hAnsi="Arial" w:cs="Arial"/>
        </w:rPr>
        <w:t>M</w:t>
      </w:r>
      <w:r w:rsidRPr="00D65F1E">
        <w:rPr>
          <w:rFonts w:ascii="Arial" w:hAnsi="Arial" w:cs="Arial"/>
        </w:rPr>
        <w:t xml:space="preserve">arket </w:t>
      </w:r>
      <w:r w:rsidR="001A2398">
        <w:rPr>
          <w:rFonts w:ascii="Arial" w:hAnsi="Arial" w:cs="Arial"/>
        </w:rPr>
        <w:t>P</w:t>
      </w:r>
      <w:r w:rsidRPr="00D65F1E">
        <w:rPr>
          <w:rFonts w:ascii="Arial" w:hAnsi="Arial" w:cs="Arial"/>
        </w:rPr>
        <w:t xml:space="preserve">articipants such as TSPs who may possess data that could assist ERCOT in its analysis of system events.  As </w:t>
      </w:r>
      <w:r w:rsidR="00AC14AF">
        <w:rPr>
          <w:rFonts w:ascii="Arial" w:hAnsi="Arial" w:cs="Arial"/>
        </w:rPr>
        <w:t>a</w:t>
      </w:r>
      <w:r w:rsidRPr="00D65F1E">
        <w:rPr>
          <w:rFonts w:ascii="Arial" w:hAnsi="Arial" w:cs="Arial"/>
        </w:rPr>
        <w:t xml:space="preserve"> TSP, Oncor routinely responds to such requests from ERCOT.  It has not historically been the interconnecting TSP’s role, however, to actually investigate an event on behalf of another </w:t>
      </w:r>
      <w:r w:rsidR="00094CAE">
        <w:rPr>
          <w:rFonts w:ascii="Arial" w:hAnsi="Arial" w:cs="Arial"/>
        </w:rPr>
        <w:t>market participant</w:t>
      </w:r>
      <w:r w:rsidRPr="00D65F1E">
        <w:rPr>
          <w:rFonts w:ascii="Arial" w:hAnsi="Arial" w:cs="Arial"/>
        </w:rPr>
        <w:t xml:space="preserve"> such as a Resource Entity. </w:t>
      </w:r>
      <w:r w:rsidR="00C95F0A">
        <w:rPr>
          <w:rFonts w:ascii="Arial" w:hAnsi="Arial" w:cs="Arial"/>
        </w:rPr>
        <w:t xml:space="preserve"> </w:t>
      </w:r>
      <w:r w:rsidRPr="00D65F1E">
        <w:rPr>
          <w:rFonts w:ascii="Arial" w:hAnsi="Arial" w:cs="Arial"/>
        </w:rPr>
        <w:t>The interconnecting TSP is also not capable of reporting the cause of the IBR</w:t>
      </w:r>
      <w:r w:rsidR="00094CAE">
        <w:rPr>
          <w:rFonts w:ascii="Arial" w:hAnsi="Arial" w:cs="Arial"/>
        </w:rPr>
        <w:t>’s compliance</w:t>
      </w:r>
      <w:r w:rsidRPr="00D65F1E">
        <w:rPr>
          <w:rFonts w:ascii="Arial" w:hAnsi="Arial" w:cs="Arial"/>
        </w:rPr>
        <w:t xml:space="preserve"> failure to ERCOT, as NOGRR245</w:t>
      </w:r>
      <w:r w:rsidR="00E94BCA">
        <w:rPr>
          <w:rFonts w:ascii="Arial" w:hAnsi="Arial" w:cs="Arial"/>
        </w:rPr>
        <w:t>’s</w:t>
      </w:r>
      <w:r w:rsidRPr="00D65F1E">
        <w:rPr>
          <w:rFonts w:ascii="Arial" w:hAnsi="Arial" w:cs="Arial"/>
        </w:rPr>
        <w:t xml:space="preserve"> language </w:t>
      </w:r>
      <w:r w:rsidR="00026721">
        <w:rPr>
          <w:rFonts w:ascii="Arial" w:hAnsi="Arial" w:cs="Arial"/>
        </w:rPr>
        <w:t>could potentially imply.</w:t>
      </w:r>
      <w:r w:rsidRPr="00D65F1E">
        <w:rPr>
          <w:rFonts w:ascii="Arial" w:hAnsi="Arial" w:cs="Arial"/>
        </w:rPr>
        <w:t xml:space="preserve">  </w:t>
      </w:r>
    </w:p>
    <w:p w14:paraId="6FE3B6B7" w14:textId="77777777" w:rsidR="00E94BCA" w:rsidRDefault="00E94BCA" w:rsidP="00D65F1E">
      <w:pPr>
        <w:rPr>
          <w:rFonts w:ascii="Arial" w:hAnsi="Arial" w:cs="Arial"/>
        </w:rPr>
      </w:pPr>
    </w:p>
    <w:p w14:paraId="3A62292F" w14:textId="6D9C3649" w:rsidR="00E94BCA" w:rsidRPr="00D65F1E" w:rsidRDefault="00E94BCA" w:rsidP="00E94BCA">
      <w:pPr>
        <w:pStyle w:val="CommentText"/>
        <w:rPr>
          <w:rFonts w:ascii="Arial" w:hAnsi="Arial" w:cs="Arial"/>
          <w:sz w:val="24"/>
          <w:szCs w:val="24"/>
        </w:rPr>
      </w:pPr>
      <w:r w:rsidRPr="00D65F1E">
        <w:rPr>
          <w:rFonts w:ascii="Arial" w:hAnsi="Arial" w:cs="Arial"/>
          <w:sz w:val="24"/>
          <w:szCs w:val="24"/>
        </w:rPr>
        <w:t xml:space="preserve">Oncor submits these comments </w:t>
      </w:r>
      <w:r>
        <w:rPr>
          <w:rFonts w:ascii="Arial" w:hAnsi="Arial" w:cs="Arial"/>
          <w:sz w:val="24"/>
          <w:szCs w:val="24"/>
        </w:rPr>
        <w:t>to</w:t>
      </w:r>
      <w:r w:rsidRPr="00D65F1E">
        <w:rPr>
          <w:rFonts w:ascii="Arial" w:hAnsi="Arial" w:cs="Arial"/>
          <w:sz w:val="24"/>
          <w:szCs w:val="24"/>
        </w:rPr>
        <w:t xml:space="preserve"> ERCOT’s originally-submitted NOGRR245 language</w:t>
      </w:r>
      <w:r>
        <w:rPr>
          <w:rFonts w:ascii="Arial" w:hAnsi="Arial" w:cs="Arial"/>
          <w:sz w:val="24"/>
          <w:szCs w:val="24"/>
        </w:rPr>
        <w:t xml:space="preserve"> to clarify the TSP’s role in these event analyses</w:t>
      </w:r>
      <w:r w:rsidRPr="00D65F1E">
        <w:rPr>
          <w:rFonts w:ascii="Arial" w:hAnsi="Arial" w:cs="Arial"/>
          <w:sz w:val="24"/>
          <w:szCs w:val="24"/>
        </w:rPr>
        <w:t>.</w:t>
      </w:r>
    </w:p>
    <w:p w14:paraId="719C1992" w14:textId="77777777" w:rsidR="00D65F1E" w:rsidRDefault="00D65F1E" w:rsidP="00D65F1E">
      <w:pPr>
        <w:rPr>
          <w:rFonts w:ascii="Arial" w:hAnsi="Arial" w:cs="Arial"/>
        </w:rPr>
      </w:pPr>
    </w:p>
    <w:p w14:paraId="38CE4CA7" w14:textId="6BC1D8FF" w:rsidR="00D65F1E" w:rsidRPr="00D65F1E" w:rsidRDefault="00D65F1E" w:rsidP="00D65F1E">
      <w:pPr>
        <w:pStyle w:val="CommentText"/>
        <w:rPr>
          <w:rFonts w:ascii="Arial" w:hAnsi="Arial" w:cs="Arial"/>
          <w:sz w:val="24"/>
          <w:szCs w:val="24"/>
        </w:rPr>
      </w:pPr>
      <w:r w:rsidRPr="00D65F1E">
        <w:rPr>
          <w:rFonts w:ascii="Arial" w:hAnsi="Arial" w:cs="Arial"/>
          <w:sz w:val="24"/>
          <w:szCs w:val="24"/>
        </w:rPr>
        <w:t xml:space="preserve">Oncor also notes that </w:t>
      </w:r>
      <w:r w:rsidR="001A2398" w:rsidRPr="00284044">
        <w:rPr>
          <w:rFonts w:ascii="Arial" w:hAnsi="Arial" w:cs="Arial"/>
          <w:sz w:val="24"/>
          <w:szCs w:val="24"/>
        </w:rPr>
        <w:t xml:space="preserve">2800-2022 - Institute of Electrical and Electronics Engineers (IEEE) Standard for Interconnection and Interoperability of Inverter-Based Resources (IBRs) Interconnecting with Associated Transmission Electric Power Systems (“IEEE </w:t>
      </w:r>
      <w:r w:rsidR="001A2398" w:rsidRPr="00284044">
        <w:rPr>
          <w:rFonts w:ascii="Arial" w:hAnsi="Arial" w:cs="Arial"/>
          <w:sz w:val="24"/>
          <w:szCs w:val="24"/>
        </w:rPr>
        <w:lastRenderedPageBreak/>
        <w:t>2800-2022 standard”)</w:t>
      </w:r>
      <w:r w:rsidRPr="00D65F1E">
        <w:rPr>
          <w:rFonts w:ascii="Arial" w:hAnsi="Arial" w:cs="Arial"/>
          <w:sz w:val="24"/>
          <w:szCs w:val="24"/>
        </w:rPr>
        <w:t xml:space="preserve"> includes a technical requirement for IBRs to inject negative sequence current during </w:t>
      </w:r>
      <w:r w:rsidR="008666AE">
        <w:rPr>
          <w:rFonts w:ascii="Arial" w:hAnsi="Arial" w:cs="Arial"/>
          <w:sz w:val="24"/>
          <w:szCs w:val="24"/>
        </w:rPr>
        <w:t>faults</w:t>
      </w:r>
      <w:r w:rsidRPr="00D65F1E">
        <w:rPr>
          <w:rFonts w:ascii="Arial" w:hAnsi="Arial" w:cs="Arial"/>
          <w:sz w:val="24"/>
          <w:szCs w:val="24"/>
        </w:rPr>
        <w:t xml:space="preserve">. </w:t>
      </w:r>
      <w:r w:rsidR="00C95F0A">
        <w:rPr>
          <w:rFonts w:ascii="Arial" w:hAnsi="Arial" w:cs="Arial"/>
          <w:sz w:val="24"/>
          <w:szCs w:val="24"/>
        </w:rPr>
        <w:t xml:space="preserve"> </w:t>
      </w:r>
      <w:r w:rsidRPr="00D65F1E">
        <w:rPr>
          <w:rFonts w:ascii="Arial" w:hAnsi="Arial" w:cs="Arial"/>
          <w:sz w:val="24"/>
          <w:szCs w:val="24"/>
        </w:rPr>
        <w:t>The System Protection Working Group</w:t>
      </w:r>
      <w:r w:rsidR="001A2398">
        <w:rPr>
          <w:rFonts w:ascii="Arial" w:hAnsi="Arial" w:cs="Arial"/>
          <w:sz w:val="24"/>
          <w:szCs w:val="24"/>
        </w:rPr>
        <w:t xml:space="preserve"> (SPWG)</w:t>
      </w:r>
      <w:r w:rsidRPr="00D65F1E">
        <w:rPr>
          <w:rFonts w:ascii="Arial" w:hAnsi="Arial" w:cs="Arial"/>
          <w:sz w:val="24"/>
          <w:szCs w:val="24"/>
        </w:rPr>
        <w:t xml:space="preserve"> has been actively discussing the need for this requirement</w:t>
      </w:r>
      <w:r w:rsidR="008666AE">
        <w:rPr>
          <w:rFonts w:ascii="Arial" w:hAnsi="Arial" w:cs="Arial"/>
          <w:sz w:val="24"/>
          <w:szCs w:val="24"/>
        </w:rPr>
        <w:t xml:space="preserve"> due to the fact that, without</w:t>
      </w:r>
      <w:r w:rsidRPr="00D65F1E">
        <w:rPr>
          <w:rFonts w:ascii="Arial" w:hAnsi="Arial" w:cs="Arial"/>
          <w:sz w:val="24"/>
          <w:szCs w:val="24"/>
        </w:rPr>
        <w:t xml:space="preserve"> negative sequence current injection during a fault, some transmission protection schemes may </w:t>
      </w:r>
      <w:proofErr w:type="spellStart"/>
      <w:r w:rsidRPr="00D65F1E">
        <w:rPr>
          <w:rFonts w:ascii="Arial" w:hAnsi="Arial" w:cs="Arial"/>
          <w:sz w:val="24"/>
          <w:szCs w:val="24"/>
        </w:rPr>
        <w:t>misoperate</w:t>
      </w:r>
      <w:proofErr w:type="spellEnd"/>
      <w:r w:rsidRPr="00D65F1E">
        <w:rPr>
          <w:rFonts w:ascii="Arial" w:hAnsi="Arial" w:cs="Arial"/>
          <w:sz w:val="24"/>
          <w:szCs w:val="24"/>
        </w:rPr>
        <w:t xml:space="preserve">.  Oncor notes that </w:t>
      </w:r>
      <w:r w:rsidR="00732DBB">
        <w:rPr>
          <w:rFonts w:ascii="Arial" w:hAnsi="Arial" w:cs="Arial"/>
          <w:sz w:val="24"/>
          <w:szCs w:val="24"/>
        </w:rPr>
        <w:t>NOGRR</w:t>
      </w:r>
      <w:r w:rsidRPr="00D65F1E">
        <w:rPr>
          <w:rFonts w:ascii="Arial" w:hAnsi="Arial" w:cs="Arial"/>
          <w:sz w:val="24"/>
          <w:szCs w:val="24"/>
        </w:rPr>
        <w:t xml:space="preserve">245 doesn’t currently address this technical requirement from </w:t>
      </w:r>
      <w:r w:rsidR="001A2398">
        <w:rPr>
          <w:rFonts w:ascii="Arial" w:hAnsi="Arial" w:cs="Arial"/>
          <w:sz w:val="24"/>
          <w:szCs w:val="24"/>
        </w:rPr>
        <w:t xml:space="preserve">the </w:t>
      </w:r>
      <w:r w:rsidRPr="00D65F1E">
        <w:rPr>
          <w:rFonts w:ascii="Arial" w:hAnsi="Arial" w:cs="Arial"/>
          <w:sz w:val="24"/>
          <w:szCs w:val="24"/>
        </w:rPr>
        <w:t>IEEE 2800</w:t>
      </w:r>
      <w:r w:rsidR="001A2398">
        <w:rPr>
          <w:rFonts w:ascii="Arial" w:hAnsi="Arial" w:cs="Arial"/>
          <w:sz w:val="24"/>
          <w:szCs w:val="24"/>
        </w:rPr>
        <w:t xml:space="preserve">-2022 </w:t>
      </w:r>
      <w:proofErr w:type="gramStart"/>
      <w:r w:rsidR="001A2398">
        <w:rPr>
          <w:rFonts w:ascii="Arial" w:hAnsi="Arial" w:cs="Arial"/>
          <w:sz w:val="24"/>
          <w:szCs w:val="24"/>
        </w:rPr>
        <w:t>standard</w:t>
      </w:r>
      <w:r w:rsidRPr="00D65F1E">
        <w:rPr>
          <w:rFonts w:ascii="Arial" w:hAnsi="Arial" w:cs="Arial"/>
          <w:sz w:val="24"/>
          <w:szCs w:val="24"/>
        </w:rPr>
        <w:t>, but</w:t>
      </w:r>
      <w:proofErr w:type="gramEnd"/>
      <w:r w:rsidRPr="00D65F1E">
        <w:rPr>
          <w:rFonts w:ascii="Arial" w:hAnsi="Arial" w:cs="Arial"/>
          <w:sz w:val="24"/>
          <w:szCs w:val="24"/>
        </w:rPr>
        <w:t xml:space="preserve"> is not proposing specific language to cover this issue at this time.</w:t>
      </w:r>
    </w:p>
    <w:p w14:paraId="0F1749DA" w14:textId="77777777" w:rsidR="00DB426D" w:rsidRDefault="00DB426D">
      <w:pPr>
        <w:tabs>
          <w:tab w:val="num" w:pos="0"/>
        </w:tabs>
        <w:rPr>
          <w:rFonts w:ascii="Arial" w:hAnsi="Arial" w:cs="Arial"/>
        </w:rPr>
      </w:pPr>
    </w:p>
    <w:tbl>
      <w:tblPr>
        <w:tblStyle w:val="TableGrid"/>
        <w:tblW w:w="10530" w:type="dxa"/>
        <w:tblInd w:w="-455" w:type="dxa"/>
        <w:tblLook w:val="04A0" w:firstRow="1" w:lastRow="0" w:firstColumn="1" w:lastColumn="0" w:noHBand="0" w:noVBand="1"/>
      </w:tblPr>
      <w:tblGrid>
        <w:gridCol w:w="10530"/>
      </w:tblGrid>
      <w:tr w:rsidR="00DB426D" w14:paraId="266BE686" w14:textId="77777777" w:rsidTr="00354EEE">
        <w:trPr>
          <w:trHeight w:val="350"/>
        </w:trPr>
        <w:tc>
          <w:tcPr>
            <w:tcW w:w="10530" w:type="dxa"/>
          </w:tcPr>
          <w:p w14:paraId="1D35723A" w14:textId="6A826F98" w:rsidR="00DB426D" w:rsidRPr="00DB426D" w:rsidRDefault="00DB426D" w:rsidP="00354EEE">
            <w:pPr>
              <w:tabs>
                <w:tab w:val="num" w:pos="0"/>
              </w:tabs>
              <w:jc w:val="center"/>
              <w:rPr>
                <w:rFonts w:ascii="Arial" w:hAnsi="Arial" w:cs="Arial"/>
                <w:b/>
              </w:rPr>
            </w:pPr>
            <w:r w:rsidRPr="00DB426D">
              <w:rPr>
                <w:rFonts w:ascii="Arial" w:hAnsi="Arial" w:cs="Arial"/>
                <w:b/>
              </w:rPr>
              <w:t>Revised Cover Page Language</w:t>
            </w:r>
          </w:p>
        </w:tc>
      </w:tr>
    </w:tbl>
    <w:p w14:paraId="0B78FA14" w14:textId="77777777" w:rsidR="00DB426D" w:rsidRDefault="00DB426D">
      <w:pPr>
        <w:tabs>
          <w:tab w:val="num" w:pos="0"/>
        </w:tabs>
        <w:rPr>
          <w:rFonts w:ascii="Arial" w:hAnsi="Arial" w:cs="Arial"/>
        </w:rPr>
      </w:pPr>
    </w:p>
    <w:p w14:paraId="62D4A78D" w14:textId="0E8645BD" w:rsidR="00EA4FD0" w:rsidRDefault="00DB426D">
      <w:pPr>
        <w:tabs>
          <w:tab w:val="num" w:pos="0"/>
        </w:tabs>
        <w:rPr>
          <w:rFonts w:ascii="Arial" w:hAnsi="Arial" w:cs="Arial"/>
        </w:rPr>
      </w:pPr>
      <w:r>
        <w:rPr>
          <w:rFonts w:ascii="Arial" w:hAnsi="Arial" w:cs="Arial"/>
        </w:rPr>
        <w:t>None</w:t>
      </w:r>
    </w:p>
    <w:p w14:paraId="132CAE62" w14:textId="77777777" w:rsidR="00EA4FD0" w:rsidRPr="00D47768" w:rsidRDefault="00EA4FD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60335C26" w:rsidR="009A3772" w:rsidRPr="00D47768" w:rsidRDefault="00AF7953" w:rsidP="00AF7953">
            <w:pPr>
              <w:pStyle w:val="Header"/>
              <w:jc w:val="center"/>
            </w:pPr>
            <w:r>
              <w:t xml:space="preserve">Revised </w:t>
            </w:r>
            <w:r w:rsidR="009A3772" w:rsidRPr="00D47768">
              <w:t>Proposed</w:t>
            </w:r>
            <w:r w:rsidR="003618DF" w:rsidRPr="00D47768">
              <w:t xml:space="preserve"> Guide</w:t>
            </w:r>
            <w:r w:rsidR="009A3772" w:rsidRPr="00D47768">
              <w:t xml:space="preserve"> Language </w:t>
            </w:r>
          </w:p>
        </w:tc>
      </w:tr>
    </w:tbl>
    <w:p w14:paraId="1AC511A9" w14:textId="77777777" w:rsidR="008101D0" w:rsidRDefault="008101D0" w:rsidP="00733B37">
      <w:pPr>
        <w:keepNext/>
        <w:tabs>
          <w:tab w:val="left" w:pos="1008"/>
        </w:tabs>
        <w:spacing w:after="240"/>
        <w:ind w:left="720" w:hanging="720"/>
        <w:outlineLvl w:val="2"/>
        <w:rPr>
          <w:b/>
          <w:bCs/>
          <w:i/>
          <w:szCs w:val="20"/>
        </w:rPr>
      </w:pPr>
      <w:bookmarkStart w:id="0" w:name="_Toc191197039"/>
      <w:bookmarkStart w:id="1" w:name="_Toc414884931"/>
      <w:bookmarkStart w:id="2" w:name="_Toc90892493"/>
    </w:p>
    <w:p w14:paraId="10980DFE" w14:textId="7D395028"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3" w:author="ERCOT" w:date="2022-08-31T12:39:00Z">
        <w:r w:rsidRPr="00EB2715">
          <w:rPr>
            <w:b/>
            <w:bCs/>
            <w:i/>
            <w:szCs w:val="20"/>
          </w:rPr>
          <w:t>Frequency Ride-Through Requirements for Generation</w:t>
        </w:r>
      </w:ins>
      <w:bookmarkEnd w:id="0"/>
      <w:bookmarkEnd w:id="1"/>
      <w:bookmarkEnd w:id="2"/>
      <w:ins w:id="4" w:author="ERCOT" w:date="2022-08-31T13:10:00Z">
        <w:r w:rsidR="00970088">
          <w:rPr>
            <w:b/>
            <w:bCs/>
            <w:i/>
            <w:szCs w:val="20"/>
          </w:rPr>
          <w:t xml:space="preserve"> Resources</w:t>
        </w:r>
      </w:ins>
      <w:del w:id="5"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6" w:author="ERCOT" w:date="2022-11-22T10:38:00Z">
        <w:r w:rsidR="007E6A44">
          <w:rPr>
            <w:iCs/>
            <w:szCs w:val="20"/>
          </w:rPr>
          <w:t>s</w:t>
        </w:r>
      </w:ins>
      <w:ins w:id="7" w:author="ERCOT" w:date="2022-08-31T12:56:00Z">
        <w:r w:rsidR="001D1A64" w:rsidRPr="001D1A64">
          <w:rPr>
            <w:iCs/>
            <w:szCs w:val="20"/>
          </w:rPr>
          <w:t xml:space="preserve"> 2.6.2.1, Frequency Ride-Through Requirements for </w:t>
        </w:r>
      </w:ins>
      <w:ins w:id="8" w:author="ERCOT" w:date="2022-09-08T10:27:00Z">
        <w:r w:rsidR="00CA428B">
          <w:rPr>
            <w:iCs/>
            <w:szCs w:val="20"/>
          </w:rPr>
          <w:t xml:space="preserve">Transmission-Connected </w:t>
        </w:r>
      </w:ins>
      <w:ins w:id="9"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0" w:author="ERCOT" w:date="2022-08-31T12:56:00Z">
        <w:r w:rsidR="001D1A64">
          <w:rPr>
            <w:iCs/>
            <w:szCs w:val="20"/>
          </w:rPr>
          <w:t>2</w:t>
        </w:r>
      </w:ins>
      <w:del w:id="11"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2" w:author="ERCOT" w:date="2022-11-28T10:20:00Z">
              <w:r w:rsidRPr="00F67A71" w:rsidDel="00696004">
                <w:rPr>
                  <w:spacing w:val="-2"/>
                </w:rPr>
                <w:delText>C</w:delText>
              </w:r>
            </w:del>
            <w:ins w:id="13"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4" w:author="ERCOT" w:date="2022-09-27T17:15:00Z">
              <w:r>
                <w:rPr>
                  <w:spacing w:val="-2"/>
                </w:rPr>
                <w:t>a</w:t>
              </w:r>
            </w:ins>
            <w:del w:id="15"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6" w:author="ERCOT" w:date="2022-09-27T17:15:00Z">
              <w:r>
                <w:rPr>
                  <w:spacing w:val="-2"/>
                </w:rPr>
                <w:t>a</w:t>
              </w:r>
            </w:ins>
            <w:del w:id="17"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0" w:author="ERCOT" w:date="2022-11-21T14:21:00Z">
        <w:r w:rsidR="00322E15">
          <w:rPr>
            <w:iCs/>
            <w:szCs w:val="20"/>
            <w:lang w:eastAsia="x-none"/>
          </w:rPr>
          <w:t>s</w:t>
        </w:r>
      </w:ins>
      <w:r w:rsidRPr="00F67A71">
        <w:rPr>
          <w:iCs/>
          <w:szCs w:val="20"/>
          <w:lang w:eastAsia="x-none"/>
        </w:rPr>
        <w:t xml:space="preserve"> 2.6.2.1</w:t>
      </w:r>
      <w:ins w:id="21" w:author="ERCOT" w:date="2022-08-31T12:58:00Z">
        <w:r w:rsidR="00061340" w:rsidRPr="00061340">
          <w:t xml:space="preserve"> </w:t>
        </w:r>
        <w:r w:rsidR="00061340" w:rsidRPr="00061340">
          <w:rPr>
            <w:iCs/>
            <w:szCs w:val="20"/>
            <w:lang w:eastAsia="x-none"/>
          </w:rPr>
          <w:t>or 2.6.2.2</w:t>
        </w:r>
      </w:ins>
      <w:r w:rsidRPr="00F67A71">
        <w:rPr>
          <w:iCs/>
          <w:szCs w:val="20"/>
          <w:lang w:eastAsia="x-none"/>
        </w:rPr>
        <w:t xml:space="preserve">, </w:t>
      </w:r>
      <w:proofErr w:type="spellStart"/>
      <w:r w:rsidRPr="00F67A71">
        <w:rPr>
          <w:iCs/>
          <w:szCs w:val="20"/>
          <w:lang w:eastAsia="x-none"/>
        </w:rPr>
        <w:t>i</w:t>
      </w:r>
      <w:proofErr w:type="spellEnd"/>
      <w:r w:rsidRPr="00F67A71">
        <w:rPr>
          <w:iCs/>
          <w:szCs w:val="20"/>
          <w:lang w:val="x-none" w:eastAsia="x-none"/>
        </w:rPr>
        <w:t xml:space="preserve">f over-frequency relays are installed and activated to trip the </w:t>
      </w:r>
      <w:del w:id="22" w:author="ERCOT" w:date="2022-09-28T10:56:00Z">
        <w:r w:rsidRPr="00F67A71" w:rsidDel="00AC4F5E">
          <w:rPr>
            <w:iCs/>
            <w:szCs w:val="20"/>
            <w:lang w:val="x-none" w:eastAsia="x-none"/>
          </w:rPr>
          <w:delText>unit</w:delText>
        </w:r>
      </w:del>
      <w:ins w:id="23"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lastRenderedPageBreak/>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4" w:author="ERCOT" w:date="2022-09-27T17:15:00Z">
              <w:r w:rsidR="00241933">
                <w:rPr>
                  <w:rFonts w:cs="Calibri"/>
                  <w:color w:val="000000"/>
                  <w:spacing w:val="-2"/>
                </w:rPr>
                <w:t>c</w:t>
              </w:r>
            </w:ins>
            <w:del w:id="25"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6" w:author="ERCOT" w:date="2022-10-07T10:43:00Z"/>
          <w:iCs/>
          <w:szCs w:val="20"/>
        </w:rPr>
      </w:pPr>
      <w:r>
        <w:rPr>
          <w:iCs/>
          <w:szCs w:val="20"/>
        </w:rPr>
        <w:t>(3)</w:t>
      </w:r>
      <w:ins w:id="27"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28" w:author="ERCOT" w:date="2022-10-12T16:42:00Z">
        <w:r w:rsidR="00CA0E9B">
          <w:rPr>
            <w:iCs/>
            <w:szCs w:val="20"/>
          </w:rPr>
          <w:t>providing</w:t>
        </w:r>
      </w:ins>
      <w:ins w:id="29" w:author="ERCOT" w:date="2022-10-07T10:43:00Z">
        <w:r w:rsidRPr="003E71EA">
          <w:rPr>
            <w:iCs/>
            <w:szCs w:val="20"/>
          </w:rPr>
          <w:t xml:space="preserve"> </w:t>
        </w:r>
      </w:ins>
      <w:ins w:id="30" w:author="ERCOT" w:date="2022-10-12T16:42:00Z">
        <w:r w:rsidR="00CA0E9B">
          <w:rPr>
            <w:iCs/>
            <w:szCs w:val="20"/>
          </w:rPr>
          <w:t xml:space="preserve">the </w:t>
        </w:r>
        <w:r w:rsidR="00CA0E9B" w:rsidRPr="00CA0E9B">
          <w:rPr>
            <w:iCs/>
            <w:szCs w:val="20"/>
          </w:rPr>
          <w:t>desired equipment protection</w:t>
        </w:r>
      </w:ins>
      <w:ins w:id="31" w:author="ERCOT" w:date="2022-10-07T10:43:00Z">
        <w:r w:rsidRPr="003E71EA">
          <w:rPr>
            <w:iCs/>
            <w:szCs w:val="20"/>
          </w:rPr>
          <w:t>.</w:t>
        </w:r>
      </w:ins>
      <w:del w:id="32"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3"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4"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5" w:author="ERCOT" w:date="2022-10-12T15:05:00Z"/>
          <w:b/>
          <w:bCs/>
          <w:i/>
          <w:szCs w:val="20"/>
        </w:rPr>
      </w:pPr>
      <w:ins w:id="36" w:author="ERCOT" w:date="2022-10-12T15:05:00Z">
        <w:r w:rsidRPr="00742E3E">
          <w:rPr>
            <w:b/>
            <w:bCs/>
            <w:i/>
            <w:szCs w:val="20"/>
          </w:rPr>
          <w:t xml:space="preserve">2.6.2.1 </w:t>
        </w:r>
      </w:ins>
      <w:r w:rsidR="00255E5C">
        <w:rPr>
          <w:b/>
          <w:bCs/>
          <w:i/>
          <w:szCs w:val="20"/>
        </w:rPr>
        <w:tab/>
      </w:r>
      <w:ins w:id="37" w:author="ERCOT" w:date="2022-10-12T15:05:00Z">
        <w:r w:rsidRPr="00742E3E">
          <w:rPr>
            <w:b/>
            <w:bCs/>
            <w:i/>
            <w:szCs w:val="20"/>
          </w:rPr>
          <w:t>Frequency Ride-Through Requirements for Transmission-Connected</w:t>
        </w:r>
        <w:del w:id="38"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39" w:author="ERCOT" w:date="2022-11-28T12:46:00Z">
        <w:r>
          <w:rPr>
            <w:iCs/>
            <w:szCs w:val="20"/>
          </w:rPr>
          <w:t>(</w:t>
        </w:r>
      </w:ins>
      <w:ins w:id="40"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1" w:author="ERCOT" w:date="2022-11-21T16:09:00Z">
        <w:r w:rsidR="001F4521">
          <w:rPr>
            <w:iCs/>
            <w:szCs w:val="20"/>
          </w:rPr>
          <w:t xml:space="preserve"> </w:t>
        </w:r>
      </w:ins>
      <w:ins w:id="42" w:author="ERCOT" w:date="2022-11-21T16:13:00Z">
        <w:r w:rsidR="001F4521">
          <w:rPr>
            <w:iCs/>
            <w:szCs w:val="20"/>
          </w:rPr>
          <w:t>specified</w:t>
        </w:r>
      </w:ins>
      <w:ins w:id="43" w:author="ERCOT" w:date="2022-11-28T12:21:00Z">
        <w:r w:rsidR="00255E5C">
          <w:rPr>
            <w:iCs/>
            <w:szCs w:val="20"/>
          </w:rPr>
          <w:t xml:space="preserve"> </w:t>
        </w:r>
      </w:ins>
      <w:ins w:id="44" w:author="ERCOT" w:date="2022-11-21T16:09:00Z">
        <w:r w:rsidR="001F4521">
          <w:rPr>
            <w:iCs/>
            <w:szCs w:val="20"/>
          </w:rPr>
          <w:t>in the following table</w:t>
        </w:r>
      </w:ins>
      <w:ins w:id="45"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7" w:name="_Hlk116486189"/>
          </w:p>
          <w:p w14:paraId="1E95D678" w14:textId="273C373C" w:rsidR="00001367" w:rsidRPr="00D47768" w:rsidRDefault="00001367" w:rsidP="00255E5C">
            <w:pPr>
              <w:ind w:left="720" w:hanging="720"/>
              <w:rPr>
                <w:ins w:id="48" w:author="ERCOT" w:date="2022-10-12T16:56:00Z"/>
                <w:rFonts w:ascii="Calibri" w:hAnsi="Calibri" w:cs="Calibri"/>
                <w:color w:val="000000"/>
                <w:sz w:val="22"/>
                <w:szCs w:val="22"/>
              </w:rPr>
            </w:pPr>
            <w:ins w:id="49"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0" w:author="ERCOT" w:date="2022-10-12T16:56:00Z"/>
                <w:rFonts w:ascii="Calibri" w:hAnsi="Calibri" w:cs="Calibri"/>
                <w:color w:val="000000"/>
                <w:sz w:val="22"/>
                <w:szCs w:val="22"/>
              </w:rPr>
            </w:pPr>
            <w:ins w:id="51"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2" w:author="ERCOT" w:date="2022-10-12T16:56:00Z"/>
                <w:rFonts w:ascii="Calibri" w:hAnsi="Calibri" w:cs="Calibri"/>
                <w:color w:val="000000"/>
                <w:sz w:val="22"/>
                <w:szCs w:val="22"/>
              </w:rPr>
            </w:pPr>
            <w:ins w:id="53"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5" w:author="ERCOT" w:date="2022-10-12T16:56:00Z"/>
                <w:rFonts w:ascii="Calibri" w:hAnsi="Calibri" w:cs="Calibri"/>
                <w:color w:val="000000"/>
                <w:sz w:val="22"/>
                <w:szCs w:val="22"/>
              </w:rPr>
            </w:pPr>
            <w:ins w:id="56"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7" w:author="ERCOT" w:date="2022-10-12T16:56:00Z"/>
                <w:rFonts w:ascii="Calibri" w:hAnsi="Calibri" w:cs="Calibri"/>
                <w:color w:val="000000"/>
                <w:sz w:val="22"/>
                <w:szCs w:val="22"/>
              </w:rPr>
            </w:pPr>
            <w:ins w:id="58"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0" w:author="ERCOT" w:date="2022-10-12T16:56:00Z"/>
                <w:rFonts w:ascii="Calibri" w:hAnsi="Calibri" w:cs="Calibri"/>
                <w:color w:val="000000"/>
                <w:sz w:val="22"/>
                <w:szCs w:val="22"/>
              </w:rPr>
            </w:pPr>
            <w:ins w:id="6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2" w:author="ERCOT" w:date="2022-10-12T16:56:00Z"/>
                <w:rFonts w:ascii="Calibri" w:hAnsi="Calibri" w:cs="Calibri"/>
                <w:color w:val="000000"/>
                <w:sz w:val="22"/>
                <w:szCs w:val="22"/>
              </w:rPr>
            </w:pPr>
            <w:ins w:id="63"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5" w:author="ERCOT" w:date="2022-10-12T16:56:00Z"/>
                <w:rFonts w:ascii="Calibri" w:hAnsi="Calibri" w:cs="Calibri"/>
                <w:color w:val="000000"/>
                <w:sz w:val="22"/>
                <w:szCs w:val="22"/>
              </w:rPr>
            </w:pPr>
            <w:ins w:id="6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7" w:author="ERCOT" w:date="2022-10-12T16:56:00Z"/>
                <w:rFonts w:ascii="Calibri" w:hAnsi="Calibri" w:cs="Calibri"/>
                <w:color w:val="000000"/>
                <w:sz w:val="22"/>
                <w:szCs w:val="22"/>
              </w:rPr>
            </w:pPr>
            <w:ins w:id="68"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0" w:author="ERCOT" w:date="2022-10-12T16:56:00Z"/>
                <w:rFonts w:ascii="Calibri" w:hAnsi="Calibri" w:cs="Calibri"/>
                <w:color w:val="000000"/>
                <w:sz w:val="22"/>
                <w:szCs w:val="22"/>
              </w:rPr>
            </w:pPr>
            <w:ins w:id="7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2" w:author="ERCOT" w:date="2022-10-12T16:56:00Z"/>
                <w:rFonts w:ascii="Calibri" w:hAnsi="Calibri" w:cs="Calibri"/>
                <w:color w:val="000000"/>
                <w:sz w:val="22"/>
                <w:szCs w:val="22"/>
              </w:rPr>
            </w:pPr>
            <w:ins w:id="73" w:author="ERCOT" w:date="2022-11-28T10:55:00Z">
              <w:r>
                <w:rPr>
                  <w:rFonts w:ascii="Calibri" w:hAnsi="Calibri" w:cs="Calibri"/>
                  <w:color w:val="000000"/>
                  <w:sz w:val="22"/>
                  <w:szCs w:val="22"/>
                </w:rPr>
                <w:t>c</w:t>
              </w:r>
            </w:ins>
            <w:ins w:id="74"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6" w:author="ERCOT" w:date="2022-10-12T16:56:00Z"/>
                <w:rFonts w:ascii="Calibri" w:hAnsi="Calibri" w:cs="Calibri"/>
                <w:color w:val="000000"/>
                <w:sz w:val="22"/>
                <w:szCs w:val="22"/>
              </w:rPr>
            </w:pPr>
            <w:ins w:id="7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8" w:author="ERCOT" w:date="2022-10-12T16:56:00Z"/>
                <w:rFonts w:ascii="Calibri" w:hAnsi="Calibri" w:cs="Calibri"/>
                <w:color w:val="000000"/>
                <w:sz w:val="22"/>
                <w:szCs w:val="22"/>
              </w:rPr>
            </w:pPr>
            <w:ins w:id="79"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1" w:author="ERCOT" w:date="2022-10-12T16:56:00Z"/>
                <w:rFonts w:ascii="Calibri" w:hAnsi="Calibri" w:cs="Calibri"/>
                <w:color w:val="000000"/>
                <w:sz w:val="22"/>
                <w:szCs w:val="22"/>
              </w:rPr>
            </w:pPr>
            <w:ins w:id="8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3" w:author="ERCOT" w:date="2022-10-12T16:56:00Z"/>
                <w:rFonts w:ascii="Calibri" w:hAnsi="Calibri" w:cs="Calibri"/>
                <w:color w:val="000000"/>
                <w:sz w:val="22"/>
                <w:szCs w:val="22"/>
              </w:rPr>
            </w:pPr>
            <w:ins w:id="84"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6" w:author="ERCOT" w:date="2022-10-12T16:56:00Z"/>
                <w:rFonts w:ascii="Calibri" w:hAnsi="Calibri" w:cs="Calibri"/>
                <w:color w:val="000000"/>
                <w:sz w:val="22"/>
                <w:szCs w:val="22"/>
              </w:rPr>
            </w:pPr>
            <w:ins w:id="8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8" w:author="ERCOT" w:date="2022-10-12T16:56:00Z"/>
                <w:rFonts w:ascii="Calibri" w:hAnsi="Calibri" w:cs="Calibri"/>
                <w:color w:val="000000"/>
                <w:sz w:val="22"/>
                <w:szCs w:val="22"/>
              </w:rPr>
            </w:pPr>
            <w:ins w:id="89" w:author="ERCOT" w:date="2022-10-12T16:56:00Z">
              <w:r>
                <w:rPr>
                  <w:rFonts w:ascii="Calibri" w:hAnsi="Calibri" w:cs="Calibri"/>
                  <w:color w:val="000000"/>
                  <w:sz w:val="22"/>
                  <w:szCs w:val="22"/>
                </w:rPr>
                <w:t>No ride-through requirement</w:t>
              </w:r>
            </w:ins>
          </w:p>
        </w:tc>
      </w:tr>
      <w:bookmarkEnd w:id="47"/>
    </w:tbl>
    <w:p w14:paraId="4FE2C294" w14:textId="77777777" w:rsidR="006A2E69" w:rsidRPr="00D47768" w:rsidRDefault="006A2E69" w:rsidP="006D709B">
      <w:pPr>
        <w:autoSpaceDE w:val="0"/>
        <w:autoSpaceDN w:val="0"/>
        <w:adjustRightInd w:val="0"/>
        <w:rPr>
          <w:ins w:id="90" w:author="Unknown" w:date="2022-08-26T17:02:00Z"/>
          <w:iCs/>
          <w:szCs w:val="20"/>
        </w:rPr>
      </w:pPr>
    </w:p>
    <w:p w14:paraId="260A8DAC" w14:textId="66ABE811" w:rsidR="006A2E69" w:rsidRDefault="00742E3E" w:rsidP="006A2E69">
      <w:pPr>
        <w:spacing w:after="240"/>
        <w:ind w:left="720" w:hanging="720"/>
        <w:rPr>
          <w:ins w:id="91" w:author="Unknown" w:date="2022-08-26T17:02:00Z"/>
          <w:iCs/>
          <w:szCs w:val="20"/>
        </w:rPr>
      </w:pPr>
      <w:ins w:id="92"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ins w:id="93" w:author="Unknown" w:date="2022-08-26T17:02:00Z">
        <w:r w:rsidR="006A2E69">
          <w:rPr>
            <w:iCs/>
            <w:szCs w:val="20"/>
          </w:rPr>
          <w:t xml:space="preserve">  </w:t>
        </w:r>
      </w:ins>
    </w:p>
    <w:p w14:paraId="606834B1" w14:textId="4967EE83" w:rsidR="00E917C2" w:rsidRDefault="00742E3E" w:rsidP="00742E3E">
      <w:pPr>
        <w:spacing w:after="240"/>
        <w:ind w:left="720" w:hanging="720"/>
        <w:rPr>
          <w:ins w:id="94" w:author="ERCOT" w:date="2022-10-12T16:23:00Z"/>
          <w:iCs/>
          <w:szCs w:val="20"/>
        </w:rPr>
      </w:pPr>
      <w:ins w:id="95" w:author="ERCOT" w:date="2022-10-12T15:08:00Z">
        <w:r w:rsidRPr="00742E3E">
          <w:rPr>
            <w:iCs/>
            <w:szCs w:val="20"/>
          </w:rPr>
          <w:lastRenderedPageBreak/>
          <w:t>(3)</w:t>
        </w:r>
        <w:r w:rsidRPr="00742E3E">
          <w:rPr>
            <w:iCs/>
            <w:szCs w:val="20"/>
          </w:rPr>
          <w:tab/>
          <w:t xml:space="preserve">The Resource Entity for an IBR shall </w:t>
        </w:r>
      </w:ins>
      <w:ins w:id="96" w:author="ERCOT" w:date="2022-10-12T16:20:00Z">
        <w:r w:rsidR="00E917C2" w:rsidRPr="00E917C2">
          <w:rPr>
            <w:iCs/>
            <w:szCs w:val="20"/>
          </w:rPr>
          <w:t>set protective over-</w:t>
        </w:r>
      </w:ins>
      <w:ins w:id="97" w:author="ERCOT" w:date="2022-11-21T15:57:00Z">
        <w:r w:rsidR="00B4793B">
          <w:rPr>
            <w:iCs/>
            <w:szCs w:val="20"/>
          </w:rPr>
          <w:t>/</w:t>
        </w:r>
      </w:ins>
      <w:ins w:id="98" w:author="ERCOT" w:date="2022-10-12T16:20:00Z">
        <w:r w:rsidR="00E917C2" w:rsidRPr="00E917C2">
          <w:rPr>
            <w:iCs/>
            <w:szCs w:val="20"/>
          </w:rPr>
          <w:t>under-</w:t>
        </w:r>
      </w:ins>
      <w:ins w:id="99" w:author="ERCOT" w:date="2022-10-12T16:21:00Z">
        <w:r w:rsidR="00E917C2" w:rsidRPr="00E917C2">
          <w:rPr>
            <w:iCs/>
            <w:szCs w:val="20"/>
          </w:rPr>
          <w:t xml:space="preserve">frequency </w:t>
        </w:r>
      </w:ins>
      <w:ins w:id="100" w:author="ERCOT" w:date="2022-10-12T16:20:00Z">
        <w:r w:rsidR="00E917C2" w:rsidRPr="00E917C2">
          <w:rPr>
            <w:iCs/>
            <w:szCs w:val="20"/>
          </w:rPr>
          <w:t xml:space="preserve">relays to enable the IBR to ride through </w:t>
        </w:r>
      </w:ins>
      <w:ins w:id="101" w:author="ERCOT" w:date="2022-10-12T16:21:00Z">
        <w:r w:rsidR="00E917C2">
          <w:rPr>
            <w:iCs/>
            <w:szCs w:val="20"/>
          </w:rPr>
          <w:t>frequency</w:t>
        </w:r>
      </w:ins>
      <w:ins w:id="102" w:author="ERCOT" w:date="2022-10-12T16:20:00Z">
        <w:r w:rsidR="00E917C2" w:rsidRPr="00E917C2">
          <w:rPr>
            <w:iCs/>
            <w:szCs w:val="20"/>
          </w:rPr>
          <w:t xml:space="preserve"> conditions </w:t>
        </w:r>
      </w:ins>
      <w:ins w:id="103"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4"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5" w:author="ERCOT" w:date="2022-10-12T15:12:00Z">
        <w:r w:rsidRPr="00742E3E">
          <w:rPr>
            <w:iCs/>
            <w:szCs w:val="20"/>
          </w:rPr>
          <w:t>(4)</w:t>
        </w:r>
        <w:r w:rsidRPr="00742E3E">
          <w:rPr>
            <w:iCs/>
            <w:szCs w:val="20"/>
          </w:rPr>
          <w:tab/>
          <w:t>An IBR shall inject electric current during all periods requiring ride-through pursuant to paragraphs (1) and (3) above</w:t>
        </w:r>
        <w:r>
          <w:rPr>
            <w:iCs/>
            <w:szCs w:val="20"/>
          </w:rPr>
          <w:t>.</w:t>
        </w:r>
      </w:ins>
    </w:p>
    <w:p w14:paraId="0E74C2F1" w14:textId="634A5EA0" w:rsidR="006A2E69" w:rsidRDefault="00BA224B" w:rsidP="006A2E69">
      <w:pPr>
        <w:spacing w:after="240"/>
        <w:ind w:left="720" w:hanging="720"/>
        <w:rPr>
          <w:ins w:id="106" w:author="Unknown" w:date="2022-08-26T17:02:00Z"/>
          <w:iCs/>
          <w:szCs w:val="20"/>
        </w:rPr>
      </w:pPr>
      <w:ins w:id="107"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08" w:author="ERCOT" w:date="2022-11-28T10:37:00Z">
        <w:r w:rsidR="00C52000">
          <w:rPr>
            <w:iCs/>
            <w:szCs w:val="20"/>
          </w:rPr>
          <w:t>-</w:t>
        </w:r>
      </w:ins>
      <w:ins w:id="109" w:author="ERCOT" w:date="2022-10-12T15:15:00Z">
        <w:r w:rsidRPr="00C52000">
          <w:rPr>
            <w:iCs/>
            <w:szCs w:val="20"/>
          </w:rPr>
          <w:t>of</w:t>
        </w:r>
      </w:ins>
      <w:ins w:id="110" w:author="ERCOT" w:date="2022-11-28T10:37:00Z">
        <w:r w:rsidR="00C52000">
          <w:rPr>
            <w:iCs/>
            <w:szCs w:val="20"/>
          </w:rPr>
          <w:t>-</w:t>
        </w:r>
      </w:ins>
      <w:ins w:id="111" w:author="ERCOT" w:date="2022-10-12T15:15:00Z">
        <w:r w:rsidRPr="00C52000">
          <w:rPr>
            <w:iCs/>
            <w:szCs w:val="20"/>
          </w:rPr>
          <w:t>change of frequency (ROCOF)</w:t>
        </w:r>
        <w:r w:rsidRPr="00BA224B">
          <w:rPr>
            <w:iCs/>
            <w:szCs w:val="20"/>
          </w:rPr>
          <w:t>, anti-islanding, and phase</w:t>
        </w:r>
      </w:ins>
      <w:ins w:id="112" w:author="ERCOT" w:date="2022-11-22T09:34:00Z">
        <w:r w:rsidR="00892A43">
          <w:rPr>
            <w:iCs/>
            <w:szCs w:val="20"/>
          </w:rPr>
          <w:t xml:space="preserve"> </w:t>
        </w:r>
      </w:ins>
      <w:ins w:id="113" w:author="ERCOT" w:date="2022-10-12T15:15:00Z">
        <w:r w:rsidRPr="00BA224B">
          <w:rPr>
            <w:iCs/>
            <w:szCs w:val="20"/>
          </w:rPr>
          <w:t>angle jump) that disconnect the IBR from the ERCOT System or reduce IBR output during frequency conditions where</w:t>
        </w:r>
      </w:ins>
      <w:ins w:id="114" w:author="ERCOT" w:date="2022-10-12T15:17:00Z">
        <w:r>
          <w:rPr>
            <w:iCs/>
            <w:szCs w:val="20"/>
          </w:rPr>
          <w:t xml:space="preserve"> </w:t>
        </w:r>
      </w:ins>
      <w:ins w:id="115"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16" w:author="ERCOT" w:date="2022-11-21T16:26:00Z">
        <w:r w:rsidR="009F4384">
          <w:rPr>
            <w:iCs/>
            <w:szCs w:val="20"/>
          </w:rPr>
          <w:t>Transmission Service Provi</w:t>
        </w:r>
      </w:ins>
      <w:ins w:id="117" w:author="ERCOT" w:date="2022-11-21T16:27:00Z">
        <w:r w:rsidR="009F4384">
          <w:rPr>
            <w:iCs/>
            <w:szCs w:val="20"/>
          </w:rPr>
          <w:t>der (</w:t>
        </w:r>
      </w:ins>
      <w:ins w:id="118" w:author="ERCOT" w:date="2022-10-12T15:15:00Z">
        <w:r w:rsidRPr="00BA224B">
          <w:rPr>
            <w:iCs/>
            <w:szCs w:val="20"/>
          </w:rPr>
          <w:t>TSP</w:t>
        </w:r>
      </w:ins>
      <w:ins w:id="119" w:author="ERCOT" w:date="2022-11-21T16:27:00Z">
        <w:r w:rsidR="009F4384">
          <w:rPr>
            <w:iCs/>
            <w:szCs w:val="20"/>
          </w:rPr>
          <w:t>)</w:t>
        </w:r>
      </w:ins>
      <w:ins w:id="120"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1" w:author="ERCOT" w:date="2022-10-12T17:30:00Z"/>
          <w:color w:val="000000" w:themeColor="text1"/>
          <w:u w:val="single" w:color="000000"/>
        </w:rPr>
      </w:pPr>
      <w:ins w:id="122"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3" w:author="ERCOT" w:date="2022-11-22T11:07:00Z">
        <w:r w:rsidR="005E1831">
          <w:rPr>
            <w:color w:val="000000" w:themeColor="text1"/>
            <w:u w:color="8C6291"/>
          </w:rPr>
          <w:t>,</w:t>
        </w:r>
      </w:ins>
      <w:ins w:id="124"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5" w:author="ERCOT" w:date="2022-10-12T17:31:00Z">
        <w:r>
          <w:rPr>
            <w:color w:val="000000" w:themeColor="text1"/>
            <w:u w:color="8C6291"/>
          </w:rPr>
          <w:t>frequency</w:t>
        </w:r>
      </w:ins>
      <w:ins w:id="126" w:author="ERCOT" w:date="2022-10-12T17:30:00Z">
        <w:r w:rsidRPr="00502667">
          <w:rPr>
            <w:color w:val="000000" w:themeColor="text1"/>
            <w:u w:color="8C6291"/>
          </w:rPr>
          <w:t xml:space="preserve"> ride-through requirements </w:t>
        </w:r>
      </w:ins>
      <w:ins w:id="127" w:author="ERCOT [2]" w:date="2023-01-11T11:08:00Z">
        <w:r w:rsidR="0012384A">
          <w:rPr>
            <w:color w:val="000000" w:themeColor="text1"/>
            <w:u w:color="8C6291"/>
          </w:rPr>
          <w:t xml:space="preserve">in effect immediately prior to the effective date of this </w:t>
        </w:r>
      </w:ins>
      <w:ins w:id="128" w:author="ERCOT [2]" w:date="2023-01-11T11:11:00Z">
        <w:r w:rsidR="0012384A">
          <w:rPr>
            <w:color w:val="000000" w:themeColor="text1"/>
            <w:u w:color="8C6291"/>
          </w:rPr>
          <w:t>paragraph</w:t>
        </w:r>
      </w:ins>
      <w:ins w:id="129" w:author="ERCOT" w:date="2022-10-12T17:30:00Z">
        <w:r>
          <w:rPr>
            <w:color w:val="000000" w:themeColor="text1"/>
            <w:u w:color="8C6291"/>
          </w:rPr>
          <w:t xml:space="preserve"> until December 31, 2023, at which time the IBR must comply with this </w:t>
        </w:r>
      </w:ins>
      <w:ins w:id="130" w:author="ERCOT" w:date="2022-11-21T16:34:00Z">
        <w:r w:rsidR="00F346A1">
          <w:rPr>
            <w:color w:val="000000" w:themeColor="text1"/>
            <w:u w:color="8C6291"/>
          </w:rPr>
          <w:t>S</w:t>
        </w:r>
      </w:ins>
      <w:ins w:id="131"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2" w:author="ERCOT" w:date="2022-10-12T17:30:00Z">
        <w:r>
          <w:rPr>
            <w:color w:val="000000" w:themeColor="text1"/>
          </w:rPr>
          <w:t>The Resource Entity or Interconnecting Entity</w:t>
        </w:r>
      </w:ins>
      <w:ins w:id="133" w:author="ERCOT" w:date="2022-11-21T16:35:00Z">
        <w:r w:rsidR="00F346A1">
          <w:rPr>
            <w:color w:val="000000" w:themeColor="text1"/>
          </w:rPr>
          <w:t xml:space="preserve"> (IE)</w:t>
        </w:r>
      </w:ins>
      <w:ins w:id="134" w:author="ERCOT" w:date="2022-10-12T17:30:00Z">
        <w:r>
          <w:rPr>
            <w:color w:val="000000" w:themeColor="text1"/>
          </w:rPr>
          <w:t xml:space="preserve"> for an IBR that cannot comply with</w:t>
        </w:r>
      </w:ins>
      <w:r w:rsidR="00276143">
        <w:rPr>
          <w:color w:val="000000" w:themeColor="text1"/>
        </w:rPr>
        <w:t xml:space="preserve">  </w:t>
      </w:r>
      <w:ins w:id="135" w:author="ERCOT" w:date="2022-10-12T17:30:00Z">
        <w:r>
          <w:rPr>
            <w:color w:val="000000" w:themeColor="text1"/>
          </w:rPr>
          <w:t xml:space="preserve">the requirements of this </w:t>
        </w:r>
      </w:ins>
      <w:ins w:id="136" w:author="ERCOT" w:date="2022-11-21T16:36:00Z">
        <w:r w:rsidR="00F346A1">
          <w:rPr>
            <w:color w:val="000000" w:themeColor="text1"/>
          </w:rPr>
          <w:t>S</w:t>
        </w:r>
      </w:ins>
      <w:ins w:id="137" w:author="ERCOT" w:date="2022-10-12T17:30:00Z">
        <w:r>
          <w:rPr>
            <w:color w:val="000000" w:themeColor="text1"/>
          </w:rPr>
          <w:t xml:space="preserve">ection </w:t>
        </w:r>
      </w:ins>
      <w:ins w:id="138" w:author="ERCOT [2]" w:date="2023-01-11T11:12:00Z">
        <w:r w:rsidR="0012384A">
          <w:rPr>
            <w:color w:val="000000" w:themeColor="text1"/>
          </w:rPr>
          <w:t xml:space="preserve">by December </w:t>
        </w:r>
      </w:ins>
      <w:ins w:id="139" w:author="ERCOT [2]" w:date="2023-01-11T11:13:00Z">
        <w:r w:rsidR="002105BA">
          <w:rPr>
            <w:color w:val="000000" w:themeColor="text1"/>
          </w:rPr>
          <w:t xml:space="preserve">31, 2023 </w:t>
        </w:r>
      </w:ins>
      <w:ins w:id="140"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1" w:author="ERCOT" w:date="2022-11-21T16:36:00Z">
        <w:r w:rsidR="00F346A1">
          <w:rPr>
            <w:color w:val="000000" w:themeColor="text1"/>
          </w:rPr>
          <w:t>S</w:t>
        </w:r>
      </w:ins>
      <w:ins w:id="14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3" w:author="ERCOT [2]" w:date="2023-01-11T11:14:00Z">
        <w:r w:rsidR="002105BA">
          <w:rPr>
            <w:color w:val="000000" w:themeColor="text1"/>
          </w:rPr>
          <w:t xml:space="preserve">of the IBR’s inability to comply with the </w:t>
        </w:r>
      </w:ins>
      <w:ins w:id="144" w:author="ERCOT [2]" w:date="2023-01-11T11:15:00Z">
        <w:r w:rsidR="002105BA">
          <w:rPr>
            <w:color w:val="000000" w:themeColor="text1"/>
          </w:rPr>
          <w:t xml:space="preserve">requirements, </w:t>
        </w:r>
      </w:ins>
      <w:ins w:id="145"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46" w:author="ERCOT" w:date="2022-10-12T17:30:00Z"/>
          <w:szCs w:val="20"/>
        </w:rPr>
      </w:pPr>
      <w:ins w:id="147" w:author="ERCOT" w:date="2022-11-21T16:53:00Z">
        <w:r>
          <w:rPr>
            <w:szCs w:val="20"/>
          </w:rPr>
          <w:t>(a)</w:t>
        </w:r>
        <w:r>
          <w:rPr>
            <w:szCs w:val="20"/>
          </w:rPr>
          <w:tab/>
        </w:r>
      </w:ins>
      <w:ins w:id="148" w:author="ERCOT" w:date="2022-10-12T17:30:00Z">
        <w:r w:rsidR="008F2D35" w:rsidRPr="00F529BB">
          <w:rPr>
            <w:szCs w:val="20"/>
          </w:rPr>
          <w:t xml:space="preserve">The IBR’s </w:t>
        </w:r>
      </w:ins>
      <w:ins w:id="149" w:author="ERCOT" w:date="2022-10-12T17:32:00Z">
        <w:r w:rsidR="008F2D35" w:rsidRPr="00F529BB">
          <w:rPr>
            <w:szCs w:val="20"/>
          </w:rPr>
          <w:t>frequency</w:t>
        </w:r>
      </w:ins>
      <w:ins w:id="150" w:author="ERCOT" w:date="2022-10-12T17:30:00Z">
        <w:r w:rsidR="008F2D35" w:rsidRPr="00F529BB">
          <w:rPr>
            <w:szCs w:val="20"/>
          </w:rPr>
          <w:t xml:space="preserve"> ride-through capability as of January 1, 2023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1" w:author="ERCOT" w:date="2022-10-12T17:30:00Z"/>
          <w:szCs w:val="20"/>
        </w:rPr>
      </w:pPr>
      <w:ins w:id="152" w:author="ERCOT" w:date="2022-11-21T16:53:00Z">
        <w:r>
          <w:rPr>
            <w:szCs w:val="20"/>
          </w:rPr>
          <w:t>(b)</w:t>
        </w:r>
        <w:r>
          <w:rPr>
            <w:szCs w:val="20"/>
          </w:rPr>
          <w:tab/>
        </w:r>
      </w:ins>
      <w:ins w:id="153" w:author="ERCOT" w:date="2022-10-12T17:30:00Z">
        <w:r w:rsidR="008F2D35" w:rsidRPr="008037BF">
          <w:rPr>
            <w:szCs w:val="20"/>
          </w:rPr>
          <w:t xml:space="preserve">The IBR’s maximum </w:t>
        </w:r>
      </w:ins>
      <w:ins w:id="154" w:author="ERCOT" w:date="2022-10-12T17:32:00Z">
        <w:r w:rsidR="008F2D35" w:rsidRPr="008037BF">
          <w:rPr>
            <w:szCs w:val="20"/>
          </w:rPr>
          <w:t>frequency</w:t>
        </w:r>
      </w:ins>
      <w:ins w:id="155" w:author="ERCOT" w:date="2022-10-12T17:30:00Z">
        <w:r w:rsidR="008F2D35" w:rsidRPr="008037BF">
          <w:rPr>
            <w:szCs w:val="20"/>
          </w:rPr>
          <w:t xml:space="preserve"> ride-through capability and any associated settings to attempt to meet this </w:t>
        </w:r>
      </w:ins>
      <w:ins w:id="156" w:author="ERCOT" w:date="2022-11-21T17:14:00Z">
        <w:r w:rsidR="00F529BB">
          <w:rPr>
            <w:szCs w:val="20"/>
          </w:rPr>
          <w:t>S</w:t>
        </w:r>
      </w:ins>
      <w:ins w:id="157"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58" w:author="ERCOT" w:date="2022-10-12T17:30:00Z"/>
          <w:szCs w:val="20"/>
        </w:rPr>
      </w:pPr>
      <w:ins w:id="159" w:author="ERCOT" w:date="2022-11-21T16:54:00Z">
        <w:r>
          <w:rPr>
            <w:szCs w:val="20"/>
          </w:rPr>
          <w:t>(c)</w:t>
        </w:r>
        <w:r>
          <w:rPr>
            <w:szCs w:val="20"/>
          </w:rPr>
          <w:tab/>
        </w:r>
      </w:ins>
      <w:ins w:id="160" w:author="ERCOT" w:date="2022-10-12T17:30:00Z">
        <w:r w:rsidR="008F2D35" w:rsidRPr="008037BF">
          <w:rPr>
            <w:szCs w:val="20"/>
          </w:rPr>
          <w:t xml:space="preserve">Any limitations on the IBR’s </w:t>
        </w:r>
      </w:ins>
      <w:ins w:id="161" w:author="ERCOT" w:date="2022-10-12T17:32:00Z">
        <w:r w:rsidR="008F2D35" w:rsidRPr="008037BF">
          <w:rPr>
            <w:szCs w:val="20"/>
          </w:rPr>
          <w:t>frequency</w:t>
        </w:r>
      </w:ins>
      <w:ins w:id="162" w:author="ERCOT" w:date="2022-10-12T17:30:00Z">
        <w:r w:rsidR="008F2D35" w:rsidRPr="008037BF">
          <w:rPr>
            <w:szCs w:val="20"/>
          </w:rPr>
          <w:t xml:space="preserve"> ride-through capability making it technically infeasible to meet this </w:t>
        </w:r>
      </w:ins>
      <w:ins w:id="163" w:author="ERCOT" w:date="2022-11-21T17:15:00Z">
        <w:r w:rsidR="00AD72CF">
          <w:rPr>
            <w:szCs w:val="20"/>
          </w:rPr>
          <w:t>S</w:t>
        </w:r>
      </w:ins>
      <w:ins w:id="164"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5" w:author="ERCOT [2]" w:date="2023-01-11T11:17:00Z"/>
          <w:color w:val="000000" w:themeColor="text1"/>
        </w:rPr>
      </w:pPr>
      <w:ins w:id="166"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67" w:author="ERCOT [2]" w:date="2023-01-11T11:20:00Z">
        <w:r>
          <w:rPr>
            <w:color w:val="000000" w:themeColor="text1"/>
          </w:rPr>
          <w:t>p</w:t>
        </w:r>
      </w:ins>
      <w:ins w:id="168"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lastRenderedPageBreak/>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2443D729" w:rsidR="008F2D35" w:rsidRDefault="008F2D35" w:rsidP="008F2D35">
      <w:pPr>
        <w:spacing w:after="240"/>
        <w:ind w:left="720" w:hanging="720"/>
        <w:rPr>
          <w:ins w:id="169" w:author="ERCOT" w:date="2022-10-12T18:00:00Z"/>
          <w:iCs/>
          <w:szCs w:val="20"/>
        </w:rPr>
      </w:pPr>
      <w:bookmarkStart w:id="170" w:name="_Hlk116488146"/>
      <w:ins w:id="171"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2" w:author="ERCOT" w:date="2022-10-12T17:29:00Z">
        <w:r>
          <w:rPr>
            <w:iCs/>
            <w:szCs w:val="20"/>
          </w:rPr>
          <w:t xml:space="preserve">the </w:t>
        </w:r>
      </w:ins>
      <w:ins w:id="173" w:author="ERCOT" w:date="2022-10-12T17:28:00Z">
        <w:r>
          <w:rPr>
            <w:iCs/>
            <w:szCs w:val="20"/>
          </w:rPr>
          <w:t>frequency ride</w:t>
        </w:r>
      </w:ins>
      <w:ins w:id="174" w:author="ERCOT" w:date="2022-10-12T18:11:00Z">
        <w:r w:rsidR="00613365">
          <w:rPr>
            <w:iCs/>
            <w:szCs w:val="20"/>
          </w:rPr>
          <w:t>-</w:t>
        </w:r>
      </w:ins>
      <w:ins w:id="175"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76" w:author="ERCOT" w:date="2022-11-21T17:18:00Z">
        <w:r w:rsidR="00AD72CF">
          <w:rPr>
            <w:iCs/>
            <w:szCs w:val="20"/>
          </w:rPr>
          <w:t>S</w:t>
        </w:r>
      </w:ins>
      <w:ins w:id="177"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178" w:author="Oncor 030723" w:date="2023-03-07T11:30:00Z">
          <w:r w:rsidRPr="003E11F9" w:rsidDel="00A96541">
            <w:rPr>
              <w:iCs/>
              <w:szCs w:val="20"/>
            </w:rPr>
            <w:delText>and the interconnecting TSP</w:delText>
          </w:r>
          <w:r w:rsidRPr="00797181" w:rsidDel="00A96541">
            <w:rPr>
              <w:iCs/>
              <w:szCs w:val="20"/>
            </w:rPr>
            <w:delText xml:space="preserve">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179" w:author="Oncor 030723" w:date="2023-03-07T11:30:00Z">
        <w:r w:rsidR="00A96541">
          <w:rPr>
            <w:iCs/>
            <w:szCs w:val="20"/>
          </w:rPr>
          <w:t>The interconnecting TSP and any additional impacted TSPs shall provide available information to ERCOT to assist with ERCOT’s event analysis.</w:t>
        </w:r>
      </w:ins>
      <w:ins w:id="180" w:author="Oncor 030723" w:date="2023-03-07T11:31:00Z">
        <w:r w:rsidR="00A96541">
          <w:rPr>
            <w:iCs/>
            <w:szCs w:val="20"/>
          </w:rPr>
          <w:t xml:space="preserve">  </w:t>
        </w:r>
      </w:ins>
      <w:ins w:id="181" w:author="ERCOT" w:date="2022-10-12T17:28:00Z">
        <w:r w:rsidRPr="00953680">
          <w:rPr>
            <w:iCs/>
            <w:szCs w:val="20"/>
          </w:rPr>
          <w:t xml:space="preserve">The Resource Entity </w:t>
        </w:r>
        <w:r>
          <w:rPr>
            <w:iCs/>
            <w:szCs w:val="20"/>
          </w:rPr>
          <w:t>for each IBR not meeting the frequency ride-through requirements shall install</w:t>
        </w:r>
      </w:ins>
      <w:ins w:id="182" w:author="ERCOT" w:date="2022-11-22T10:08:00Z">
        <w:r w:rsidR="003749C5">
          <w:rPr>
            <w:iCs/>
            <w:szCs w:val="20"/>
          </w:rPr>
          <w:t>,</w:t>
        </w:r>
      </w:ins>
      <w:ins w:id="183" w:author="ERCOT" w:date="2022-10-12T17:28:00Z">
        <w:r>
          <w:rPr>
            <w:iCs/>
            <w:szCs w:val="20"/>
          </w:rPr>
          <w:t xml:space="preserve"> </w:t>
        </w:r>
      </w:ins>
      <w:ins w:id="184" w:author="ERCOT" w:date="2022-11-21T17:21:00Z">
        <w:r w:rsidR="00AD72CF">
          <w:rPr>
            <w:iCs/>
            <w:szCs w:val="20"/>
          </w:rPr>
          <w:t>if not already installed</w:t>
        </w:r>
      </w:ins>
      <w:ins w:id="185" w:author="ERCOT" w:date="2022-11-22T10:08:00Z">
        <w:r w:rsidR="003749C5">
          <w:rPr>
            <w:iCs/>
            <w:szCs w:val="20"/>
          </w:rPr>
          <w:t>,</w:t>
        </w:r>
      </w:ins>
      <w:ins w:id="186" w:author="ERCOT" w:date="2022-11-21T17:21:00Z">
        <w:r w:rsidR="00AD72CF">
          <w:rPr>
            <w:iCs/>
            <w:szCs w:val="20"/>
          </w:rPr>
          <w:t xml:space="preserve"> </w:t>
        </w:r>
      </w:ins>
      <w:ins w:id="187" w:author="ERCOT [2]" w:date="2023-01-11T14:20:00Z">
        <w:r w:rsidR="00AA22BC">
          <w:rPr>
            <w:iCs/>
            <w:szCs w:val="20"/>
          </w:rPr>
          <w:t>p</w:t>
        </w:r>
      </w:ins>
      <w:ins w:id="188" w:author="ERCOT" w:date="2022-10-12T17:28:00Z">
        <w:r>
          <w:rPr>
            <w:iCs/>
            <w:szCs w:val="20"/>
          </w:rPr>
          <w:t xml:space="preserve">hasor </w:t>
        </w:r>
      </w:ins>
      <w:ins w:id="189" w:author="ERCOT [2]" w:date="2023-01-11T14:20:00Z">
        <w:r w:rsidR="00AA22BC">
          <w:rPr>
            <w:iCs/>
            <w:szCs w:val="20"/>
          </w:rPr>
          <w:t>m</w:t>
        </w:r>
      </w:ins>
      <w:ins w:id="190" w:author="ERCOT" w:date="2022-10-12T17:28:00Z">
        <w:r>
          <w:rPr>
            <w:iCs/>
            <w:szCs w:val="20"/>
          </w:rPr>
          <w:t xml:space="preserve">easurement </w:t>
        </w:r>
      </w:ins>
      <w:ins w:id="191" w:author="ERCOT [2]" w:date="2023-01-11T14:20:00Z">
        <w:r w:rsidR="00AA22BC">
          <w:rPr>
            <w:iCs/>
            <w:szCs w:val="20"/>
          </w:rPr>
          <w:t>u</w:t>
        </w:r>
      </w:ins>
      <w:ins w:id="192" w:author="ERCOT" w:date="2022-10-12T17:28:00Z">
        <w:r>
          <w:rPr>
            <w:iCs/>
            <w:szCs w:val="20"/>
          </w:rPr>
          <w:t xml:space="preserve">nits or </w:t>
        </w:r>
      </w:ins>
      <w:ins w:id="193" w:author="ERCOT [2]" w:date="2023-01-11T14:21:00Z">
        <w:r w:rsidR="00AA22BC">
          <w:rPr>
            <w:iCs/>
            <w:szCs w:val="20"/>
          </w:rPr>
          <w:t>d</w:t>
        </w:r>
      </w:ins>
      <w:ins w:id="194" w:author="ERCOT" w:date="2022-10-12T17:28:00Z">
        <w:r>
          <w:rPr>
            <w:iCs/>
            <w:szCs w:val="20"/>
          </w:rPr>
          <w:t xml:space="preserve">igital </w:t>
        </w:r>
      </w:ins>
      <w:ins w:id="195" w:author="ERCOT [2]" w:date="2023-01-11T14:21:00Z">
        <w:r w:rsidR="00AA22BC">
          <w:rPr>
            <w:iCs/>
            <w:szCs w:val="20"/>
          </w:rPr>
          <w:t>f</w:t>
        </w:r>
      </w:ins>
      <w:ins w:id="196" w:author="ERCOT" w:date="2022-10-12T17:28:00Z">
        <w:r>
          <w:rPr>
            <w:iCs/>
            <w:szCs w:val="20"/>
          </w:rPr>
          <w:t xml:space="preserve">ault </w:t>
        </w:r>
      </w:ins>
      <w:ins w:id="197" w:author="ERCOT [2]" w:date="2023-01-11T14:21:00Z">
        <w:r w:rsidR="00AA22BC">
          <w:rPr>
            <w:iCs/>
            <w:szCs w:val="20"/>
          </w:rPr>
          <w:t>r</w:t>
        </w:r>
      </w:ins>
      <w:ins w:id="198" w:author="ERCOT" w:date="2022-10-12T17:28:00Z">
        <w:r>
          <w:rPr>
            <w:iCs/>
            <w:szCs w:val="20"/>
          </w:rPr>
          <w:t>ecorders</w:t>
        </w:r>
      </w:ins>
      <w:ins w:id="199" w:author="ERCOT [2]" w:date="2023-01-11T14:22:00Z">
        <w:r w:rsidR="00AA22BC">
          <w:rPr>
            <w:iCs/>
            <w:szCs w:val="20"/>
          </w:rPr>
          <w:t xml:space="preserve"> </w:t>
        </w:r>
      </w:ins>
      <w:ins w:id="200" w:author="ERCOT" w:date="2022-10-12T17:28:00Z">
        <w:r>
          <w:rPr>
            <w:iCs/>
            <w:szCs w:val="20"/>
          </w:rPr>
          <w:t>at locations identified by ERCOT.</w:t>
        </w:r>
      </w:ins>
    </w:p>
    <w:p w14:paraId="173679E3" w14:textId="7989293B" w:rsidR="003044CA" w:rsidRDefault="003044CA" w:rsidP="003044CA">
      <w:pPr>
        <w:spacing w:after="240"/>
        <w:ind w:left="720" w:hanging="720"/>
        <w:rPr>
          <w:ins w:id="201" w:author="ERCOT" w:date="2022-10-12T18:00:00Z"/>
          <w:iCs/>
          <w:szCs w:val="20"/>
        </w:rPr>
      </w:pPr>
      <w:ins w:id="202" w:author="ERCOT" w:date="2022-10-12T18:00:00Z">
        <w:r>
          <w:rPr>
            <w:iCs/>
            <w:szCs w:val="20"/>
          </w:rPr>
          <w:t>(8)</w:t>
        </w:r>
        <w:r>
          <w:rPr>
            <w:iCs/>
            <w:szCs w:val="20"/>
          </w:rPr>
          <w:tab/>
          <w:t xml:space="preserve">Any IBR that cannot comply with the </w:t>
        </w:r>
      </w:ins>
      <w:ins w:id="203" w:author="ERCOT" w:date="2022-10-12T18:01:00Z">
        <w:r>
          <w:rPr>
            <w:iCs/>
            <w:szCs w:val="20"/>
          </w:rPr>
          <w:t>frequency</w:t>
        </w:r>
      </w:ins>
      <w:ins w:id="204" w:author="ERCOT" w:date="2022-10-12T18:00:00Z">
        <w:r>
          <w:rPr>
            <w:iCs/>
            <w:szCs w:val="20"/>
          </w:rPr>
          <w:t xml:space="preserve"> ride-through requirements after </w:t>
        </w:r>
        <w:r w:rsidRPr="00CA2F45">
          <w:rPr>
            <w:szCs w:val="20"/>
          </w:rPr>
          <w:t>December 31, 20</w:t>
        </w:r>
        <w:r>
          <w:rPr>
            <w:szCs w:val="20"/>
          </w:rPr>
          <w:t xml:space="preserve">24 </w:t>
        </w:r>
        <w:r>
          <w:rPr>
            <w:iCs/>
            <w:szCs w:val="20"/>
          </w:rPr>
          <w:t xml:space="preserve">shall not be permitted to operate on the ERCOT System unless ERCOT issues the IBR a Reliability Unit Commitment </w:t>
        </w:r>
      </w:ins>
      <w:ins w:id="205" w:author="ERCOT" w:date="2022-11-21T17:23:00Z">
        <w:r w:rsidR="00AD72CF">
          <w:rPr>
            <w:iCs/>
            <w:szCs w:val="20"/>
          </w:rPr>
          <w:t xml:space="preserve">(RUC) </w:t>
        </w:r>
      </w:ins>
      <w:ins w:id="206" w:author="ERCOT" w:date="2022-10-12T18:00:00Z">
        <w:r>
          <w:rPr>
            <w:iCs/>
            <w:szCs w:val="20"/>
          </w:rPr>
          <w:t>or Verbal Dispatch Instruction</w:t>
        </w:r>
      </w:ins>
      <w:ins w:id="207" w:author="ERCOT" w:date="2022-11-21T17:24:00Z">
        <w:r w:rsidR="00AD72CF">
          <w:rPr>
            <w:iCs/>
            <w:szCs w:val="20"/>
          </w:rPr>
          <w:t xml:space="preserve"> (VDI)</w:t>
        </w:r>
      </w:ins>
      <w:ins w:id="208" w:author="ERCOT" w:date="2022-10-12T18:00:00Z">
        <w:r>
          <w:rPr>
            <w:iCs/>
            <w:szCs w:val="20"/>
          </w:rPr>
          <w:t xml:space="preserve">. </w:t>
        </w:r>
      </w:ins>
      <w:ins w:id="209" w:author="ERCOT" w:date="2022-11-22T10:12:00Z">
        <w:r w:rsidR="003749C5">
          <w:rPr>
            <w:iCs/>
            <w:szCs w:val="20"/>
          </w:rPr>
          <w:t xml:space="preserve"> </w:t>
        </w:r>
      </w:ins>
      <w:ins w:id="210" w:author="ERCOT" w:date="2022-11-23T11:07:00Z">
        <w:r w:rsidR="00266307">
          <w:rPr>
            <w:iCs/>
            <w:szCs w:val="20"/>
          </w:rPr>
          <w:t>Each</w:t>
        </w:r>
      </w:ins>
      <w:ins w:id="211" w:author="ERCOT" w:date="2022-11-23T11:06:00Z">
        <w:r w:rsidR="00266307">
          <w:rPr>
            <w:iCs/>
            <w:szCs w:val="20"/>
          </w:rPr>
          <w:t xml:space="preserve"> QSE </w:t>
        </w:r>
      </w:ins>
      <w:ins w:id="212" w:author="ERCOT" w:date="2022-10-12T18:00:00Z">
        <w:r>
          <w:rPr>
            <w:iCs/>
            <w:szCs w:val="20"/>
          </w:rPr>
          <w:t>shall</w:t>
        </w:r>
      </w:ins>
      <w:ins w:id="213" w:author="ERCOT" w:date="2022-11-23T11:07:00Z">
        <w:r w:rsidR="00266307">
          <w:rPr>
            <w:iCs/>
            <w:szCs w:val="20"/>
          </w:rPr>
          <w:t>, for each applicable IBR,</w:t>
        </w:r>
      </w:ins>
      <w:ins w:id="214" w:author="ERCOT" w:date="2022-10-12T18:00:00Z">
        <w:r>
          <w:rPr>
            <w:iCs/>
            <w:szCs w:val="20"/>
          </w:rPr>
          <w:t xml:space="preserve"> reflect </w:t>
        </w:r>
      </w:ins>
      <w:ins w:id="215" w:author="ERCOT" w:date="2022-11-22T10:14:00Z">
        <w:r w:rsidR="003749C5">
          <w:rPr>
            <w:iCs/>
            <w:szCs w:val="20"/>
          </w:rPr>
          <w:t xml:space="preserve">in its Current Operating Plan (COP) and Real-Time telemetry </w:t>
        </w:r>
      </w:ins>
      <w:ins w:id="216" w:author="ERCOT" w:date="2022-10-12T18:00:00Z">
        <w:r>
          <w:rPr>
            <w:iCs/>
            <w:szCs w:val="20"/>
          </w:rPr>
          <w:t xml:space="preserve">a </w:t>
        </w:r>
      </w:ins>
      <w:ins w:id="217" w:author="ERCOT" w:date="2022-11-23T11:12:00Z">
        <w:r w:rsidR="00266307">
          <w:rPr>
            <w:iCs/>
            <w:szCs w:val="20"/>
          </w:rPr>
          <w:t>Resource S</w:t>
        </w:r>
      </w:ins>
      <w:ins w:id="218" w:author="ERCOT" w:date="2022-10-12T18:00:00Z">
        <w:r>
          <w:rPr>
            <w:iCs/>
            <w:szCs w:val="20"/>
          </w:rPr>
          <w:t xml:space="preserve">tatus of OFF, OUT, or EMR </w:t>
        </w:r>
      </w:ins>
      <w:ins w:id="219" w:author="ERCOT" w:date="2022-11-21T17:44:00Z">
        <w:r w:rsidR="00877463">
          <w:rPr>
            <w:iCs/>
            <w:szCs w:val="20"/>
          </w:rPr>
          <w:t>in</w:t>
        </w:r>
      </w:ins>
      <w:ins w:id="220" w:author="ERCOT" w:date="2022-11-23T11:11:00Z">
        <w:r w:rsidR="00266307">
          <w:rPr>
            <w:iCs/>
            <w:szCs w:val="20"/>
          </w:rPr>
          <w:t xml:space="preserve"> accordance with</w:t>
        </w:r>
      </w:ins>
      <w:ins w:id="221" w:author="ERCOT" w:date="2022-11-21T17:44:00Z">
        <w:r w:rsidR="00877463">
          <w:rPr>
            <w:iCs/>
            <w:szCs w:val="20"/>
          </w:rPr>
          <w:t xml:space="preserve"> Protocol Section</w:t>
        </w:r>
      </w:ins>
      <w:ins w:id="222" w:author="ERCOT [2]" w:date="2023-01-09T17:22:00Z">
        <w:r w:rsidR="009D64F1">
          <w:rPr>
            <w:iCs/>
            <w:szCs w:val="20"/>
          </w:rPr>
          <w:t>s</w:t>
        </w:r>
      </w:ins>
      <w:ins w:id="223" w:author="ERCOT" w:date="2022-11-21T17:44:00Z">
        <w:r w:rsidR="00877463">
          <w:rPr>
            <w:iCs/>
            <w:szCs w:val="20"/>
          </w:rPr>
          <w:t xml:space="preserve"> </w:t>
        </w:r>
      </w:ins>
      <w:ins w:id="224" w:author="ERCOT" w:date="2022-11-21T17:45:00Z">
        <w:r w:rsidR="004F6319">
          <w:rPr>
            <w:iCs/>
            <w:szCs w:val="20"/>
          </w:rPr>
          <w:t>3.9.</w:t>
        </w:r>
      </w:ins>
      <w:ins w:id="225" w:author="ERCOT" w:date="2022-11-21T17:46:00Z">
        <w:r w:rsidR="004F6319">
          <w:rPr>
            <w:iCs/>
            <w:szCs w:val="20"/>
          </w:rPr>
          <w:t>1</w:t>
        </w:r>
      </w:ins>
      <w:ins w:id="226" w:author="ERCOT" w:date="2022-11-21T17:48:00Z">
        <w:r w:rsidR="004F6319">
          <w:rPr>
            <w:iCs/>
            <w:szCs w:val="20"/>
          </w:rPr>
          <w:t xml:space="preserve">, </w:t>
        </w:r>
      </w:ins>
      <w:ins w:id="227" w:author="ERCOT" w:date="2022-11-22T10:11:00Z">
        <w:r w:rsidR="003749C5">
          <w:rPr>
            <w:iCs/>
            <w:szCs w:val="20"/>
          </w:rPr>
          <w:t xml:space="preserve">Current Operating Plan </w:t>
        </w:r>
      </w:ins>
      <w:ins w:id="228" w:author="ERCOT" w:date="2022-11-22T10:16:00Z">
        <w:r w:rsidR="003749C5">
          <w:rPr>
            <w:iCs/>
            <w:szCs w:val="20"/>
          </w:rPr>
          <w:t xml:space="preserve">(COP) </w:t>
        </w:r>
      </w:ins>
      <w:ins w:id="229" w:author="ERCOT" w:date="2022-11-22T10:11:00Z">
        <w:r w:rsidR="003749C5">
          <w:rPr>
            <w:iCs/>
            <w:szCs w:val="20"/>
          </w:rPr>
          <w:t>Criteria</w:t>
        </w:r>
      </w:ins>
      <w:ins w:id="230" w:author="ERCOT [2]" w:date="2023-01-09T17:22:00Z">
        <w:r w:rsidR="009D64F1">
          <w:rPr>
            <w:iCs/>
            <w:szCs w:val="20"/>
          </w:rPr>
          <w:t>,</w:t>
        </w:r>
      </w:ins>
      <w:ins w:id="231" w:author="ERCOT" w:date="2022-11-23T11:11:00Z">
        <w:r w:rsidR="00266307">
          <w:rPr>
            <w:iCs/>
            <w:szCs w:val="20"/>
          </w:rPr>
          <w:t xml:space="preserve"> and 6.5.</w:t>
        </w:r>
      </w:ins>
      <w:ins w:id="232" w:author="ERCOT" w:date="2022-11-23T11:12:00Z">
        <w:r w:rsidR="00266307">
          <w:rPr>
            <w:iCs/>
            <w:szCs w:val="20"/>
          </w:rPr>
          <w:t>5.1</w:t>
        </w:r>
      </w:ins>
      <w:ins w:id="233" w:author="ERCOT [2]" w:date="2023-01-09T17:23:00Z">
        <w:r w:rsidR="009D64F1">
          <w:rPr>
            <w:iCs/>
            <w:szCs w:val="20"/>
          </w:rPr>
          <w:t>,</w:t>
        </w:r>
      </w:ins>
      <w:ins w:id="234" w:author="ERCOT" w:date="2022-11-23T11:12:00Z">
        <w:r w:rsidR="00266307">
          <w:rPr>
            <w:iCs/>
            <w:szCs w:val="20"/>
          </w:rPr>
          <w:t xml:space="preserve"> Changes in Resource Status</w:t>
        </w:r>
      </w:ins>
      <w:ins w:id="235" w:author="ERCOT" w:date="2022-11-22T10:11:00Z">
        <w:r w:rsidR="003749C5">
          <w:rPr>
            <w:iCs/>
            <w:szCs w:val="20"/>
          </w:rPr>
          <w:t xml:space="preserve">, </w:t>
        </w:r>
      </w:ins>
      <w:ins w:id="236" w:author="ERCOT" w:date="2022-10-12T18:00:00Z">
        <w:r>
          <w:rPr>
            <w:iCs/>
            <w:szCs w:val="20"/>
          </w:rPr>
          <w:t>as appropriate</w:t>
        </w:r>
      </w:ins>
      <w:ins w:id="237" w:author="ERCOT" w:date="2022-11-22T10:15:00Z">
        <w:r w:rsidR="003749C5">
          <w:rPr>
            <w:iCs/>
            <w:szCs w:val="20"/>
          </w:rPr>
          <w:t>.</w:t>
        </w:r>
      </w:ins>
      <w:ins w:id="238" w:author="ERCOT" w:date="2022-10-12T18:00:00Z">
        <w:r>
          <w:rPr>
            <w:iCs/>
            <w:szCs w:val="20"/>
          </w:rPr>
          <w:t xml:space="preserve">  If the Resource Entity can implement IBR modifications to resolve the technical limitations or performance failures preventing compliance with these </w:t>
        </w:r>
      </w:ins>
      <w:ins w:id="239" w:author="ERCOT" w:date="2022-10-12T18:01:00Z">
        <w:r>
          <w:rPr>
            <w:iCs/>
            <w:szCs w:val="20"/>
          </w:rPr>
          <w:t>frequency</w:t>
        </w:r>
      </w:ins>
      <w:ins w:id="240"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41" w:author="ERCOT" w:date="2022-11-22T16:26:00Z">
        <w:r w:rsidR="00EA7A33">
          <w:rPr>
            <w:iCs/>
            <w:szCs w:val="20"/>
          </w:rPr>
          <w:t>supporting documentation</w:t>
        </w:r>
      </w:ins>
      <w:ins w:id="242" w:author="ERCOT" w:date="2022-10-12T18:00:00Z">
        <w:r>
          <w:rPr>
            <w:iCs/>
            <w:szCs w:val="20"/>
          </w:rPr>
          <w:t xml:space="preserve"> containing</w:t>
        </w:r>
      </w:ins>
      <w:ins w:id="243" w:author="ERCOT" w:date="2022-11-21T17:51:00Z">
        <w:r w:rsidR="004F6319">
          <w:rPr>
            <w:iCs/>
            <w:szCs w:val="20"/>
          </w:rPr>
          <w:t xml:space="preserve"> the following</w:t>
        </w:r>
      </w:ins>
      <w:ins w:id="244" w:author="ERCOT" w:date="2022-10-12T18:00:00Z">
        <w:r>
          <w:rPr>
            <w:iCs/>
            <w:szCs w:val="20"/>
          </w:rPr>
          <w:t>:</w:t>
        </w:r>
      </w:ins>
    </w:p>
    <w:p w14:paraId="1FEEB70F" w14:textId="34DE2B3D" w:rsidR="003044CA" w:rsidRPr="004F6319" w:rsidRDefault="004F6319" w:rsidP="008037BF">
      <w:pPr>
        <w:spacing w:after="240"/>
        <w:ind w:left="1440" w:hanging="720"/>
        <w:rPr>
          <w:ins w:id="245" w:author="ERCOT" w:date="2022-10-12T18:00:00Z"/>
          <w:szCs w:val="20"/>
        </w:rPr>
      </w:pPr>
      <w:ins w:id="246" w:author="ERCOT" w:date="2022-11-21T17:52:00Z">
        <w:r>
          <w:rPr>
            <w:szCs w:val="20"/>
          </w:rPr>
          <w:t>(a)</w:t>
        </w:r>
      </w:ins>
      <w:ins w:id="247" w:author="ERCOT" w:date="2022-11-21T17:54:00Z">
        <w:r>
          <w:rPr>
            <w:szCs w:val="20"/>
          </w:rPr>
          <w:tab/>
        </w:r>
      </w:ins>
      <w:ins w:id="248" w:author="ERCOT" w:date="2022-10-12T18:00:00Z">
        <w:r w:rsidR="003044CA" w:rsidRPr="004F6319">
          <w:rPr>
            <w:szCs w:val="20"/>
          </w:rPr>
          <w:t xml:space="preserve">The current technical limitations and IBR </w:t>
        </w:r>
      </w:ins>
      <w:ins w:id="249" w:author="ERCOT" w:date="2022-10-12T18:01:00Z">
        <w:r w:rsidR="003044CA" w:rsidRPr="004F6319">
          <w:rPr>
            <w:szCs w:val="20"/>
          </w:rPr>
          <w:t>frequency</w:t>
        </w:r>
      </w:ins>
      <w:ins w:id="250" w:author="ERCOT" w:date="2022-10-12T18:00:00Z">
        <w:r w:rsidR="003044CA" w:rsidRPr="004F6319">
          <w:rPr>
            <w:szCs w:val="20"/>
          </w:rPr>
          <w:t xml:space="preserve"> ride-through capability in a</w:t>
        </w:r>
      </w:ins>
      <w:ins w:id="251" w:author="ERCOT" w:date="2022-11-21T17:53:00Z">
        <w:del w:id="252" w:author="ERCOT" w:date="2022-11-22T16:27:00Z">
          <w:r w:rsidDel="00EA7A33">
            <w:rPr>
              <w:szCs w:val="20"/>
            </w:rPr>
            <w:delText xml:space="preserve"> </w:delText>
          </w:r>
        </w:del>
        <w:r>
          <w:rPr>
            <w:szCs w:val="20"/>
          </w:rPr>
          <w:t xml:space="preserve"> </w:t>
        </w:r>
      </w:ins>
      <w:ins w:id="253"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54" w:author="ERCOT" w:date="2022-10-12T18:00:00Z"/>
          <w:szCs w:val="20"/>
        </w:rPr>
      </w:pPr>
      <w:ins w:id="255" w:author="ERCOT" w:date="2022-11-21T17:54:00Z">
        <w:r>
          <w:rPr>
            <w:szCs w:val="20"/>
          </w:rPr>
          <w:t>(b)</w:t>
        </w:r>
        <w:r>
          <w:rPr>
            <w:szCs w:val="20"/>
          </w:rPr>
          <w:tab/>
        </w:r>
      </w:ins>
      <w:ins w:id="256" w:author="ERCOT" w:date="2022-10-12T18:00:00Z">
        <w:r w:rsidR="003044CA" w:rsidRPr="004F6319">
          <w:rPr>
            <w:szCs w:val="20"/>
          </w:rPr>
          <w:t xml:space="preserve">The proposed modifications and </w:t>
        </w:r>
      </w:ins>
      <w:ins w:id="257" w:author="ERCOT" w:date="2022-10-12T18:02:00Z">
        <w:r w:rsidR="003044CA" w:rsidRPr="004F6319">
          <w:rPr>
            <w:szCs w:val="20"/>
          </w:rPr>
          <w:t>frequency</w:t>
        </w:r>
      </w:ins>
      <w:ins w:id="258" w:author="ERCOT" w:date="2022-10-12T18:00:00Z">
        <w:r w:rsidR="003044CA" w:rsidRPr="004F6319">
          <w:rPr>
            <w:szCs w:val="20"/>
          </w:rPr>
          <w:t xml:space="preserve"> ride-through capability allowing the IBR to comply with the </w:t>
        </w:r>
      </w:ins>
      <w:ins w:id="259" w:author="ERCOT" w:date="2022-10-12T18:02:00Z">
        <w:r w:rsidR="003044CA" w:rsidRPr="004F6319">
          <w:rPr>
            <w:szCs w:val="20"/>
          </w:rPr>
          <w:t>frequency</w:t>
        </w:r>
      </w:ins>
      <w:ins w:id="260" w:author="ERCOT" w:date="2022-10-12T18:00:00Z">
        <w:r w:rsidR="003044CA" w:rsidRPr="004F6319">
          <w:rPr>
            <w:szCs w:val="20"/>
          </w:rPr>
          <w:t xml:space="preserve"> ride-through requirements in a format similar to the table in paragraph (1) above;</w:t>
        </w:r>
      </w:ins>
      <w:ins w:id="261" w:author="ERCOT" w:date="2022-11-21T18:00:00Z">
        <w:r w:rsidR="00DA0115">
          <w:rPr>
            <w:szCs w:val="20"/>
          </w:rPr>
          <w:t xml:space="preserve"> and</w:t>
        </w:r>
      </w:ins>
    </w:p>
    <w:p w14:paraId="0392567D" w14:textId="2589E0D2" w:rsidR="003044CA" w:rsidRPr="004F6319" w:rsidRDefault="004F6319" w:rsidP="00255E5C">
      <w:pPr>
        <w:spacing w:after="240"/>
        <w:ind w:firstLine="720"/>
        <w:rPr>
          <w:ins w:id="262" w:author="ERCOT" w:date="2022-10-12T18:00:00Z"/>
          <w:szCs w:val="20"/>
        </w:rPr>
      </w:pPr>
      <w:ins w:id="263" w:author="ERCOT" w:date="2022-11-21T17:54:00Z">
        <w:r>
          <w:rPr>
            <w:szCs w:val="20"/>
          </w:rPr>
          <w:t>(c)</w:t>
        </w:r>
        <w:r>
          <w:rPr>
            <w:szCs w:val="20"/>
          </w:rPr>
          <w:tab/>
        </w:r>
      </w:ins>
      <w:ins w:id="264"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5"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6" w:author="ERCOT" w:date="2022-11-21T18:00:00Z">
          <w:r w:rsidDel="00DA0115">
            <w:rPr>
              <w:szCs w:val="20"/>
            </w:rPr>
            <w:delText xml:space="preserve">  </w:delText>
          </w:r>
        </w:del>
      </w:ins>
      <w:bookmarkEnd w:id="170"/>
    </w:p>
    <w:p w14:paraId="36721DCF" w14:textId="3EA9CA81" w:rsidR="00D37937" w:rsidRPr="005734E2" w:rsidRDefault="00D37937" w:rsidP="003311B6">
      <w:pPr>
        <w:spacing w:after="240"/>
        <w:ind w:left="900" w:hanging="900"/>
        <w:rPr>
          <w:b/>
          <w:bCs/>
          <w:i/>
          <w:szCs w:val="20"/>
        </w:rPr>
      </w:pPr>
      <w:r w:rsidRPr="005734E2">
        <w:rPr>
          <w:b/>
          <w:bCs/>
          <w:i/>
          <w:szCs w:val="20"/>
        </w:rPr>
        <w:t>2.6.2.</w:t>
      </w:r>
      <w:ins w:id="267" w:author="ERCOT" w:date="2022-08-31T14:33:00Z">
        <w:r>
          <w:rPr>
            <w:b/>
            <w:bCs/>
            <w:i/>
            <w:szCs w:val="20"/>
          </w:rPr>
          <w:t>2</w:t>
        </w:r>
      </w:ins>
      <w:del w:id="268"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lastRenderedPageBreak/>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69"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9"/>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70" w:author="ERCOT" w:date="2022-09-08T10:38:00Z">
        <w:r w:rsidR="002E5490">
          <w:rPr>
            <w:szCs w:val="20"/>
          </w:rPr>
          <w:t xml:space="preserve">Transmission-Connected </w:t>
        </w:r>
      </w:ins>
      <w:ins w:id="271" w:author="ERCOT" w:date="2022-10-12T16:10:00Z">
        <w:r w:rsidR="00DC447B" w:rsidRPr="005D2128">
          <w:rPr>
            <w:szCs w:val="20"/>
          </w:rPr>
          <w:t>Inverter-Based Resources (IBRs)</w:t>
        </w:r>
      </w:ins>
      <w:del w:id="272" w:author="ERCOT" w:date="2022-10-12T16:10:00Z">
        <w:r w:rsidRPr="00797181" w:rsidDel="00DC447B">
          <w:rPr>
            <w:szCs w:val="20"/>
          </w:rPr>
          <w:delText>Intermittent Renewable Resources Connected to the ERCOT Transmission Grid</w:delText>
        </w:r>
      </w:del>
      <w:r w:rsidRPr="00797181">
        <w:rPr>
          <w:szCs w:val="20"/>
        </w:rPr>
        <w:t xml:space="preserve">, </w:t>
      </w:r>
      <w:ins w:id="273" w:author="ERCOT" w:date="2022-08-31T16:44:00Z">
        <w:r w:rsidR="00E70856">
          <w:rPr>
            <w:szCs w:val="20"/>
          </w:rPr>
          <w:t>or</w:t>
        </w:r>
      </w:ins>
      <w:del w:id="274"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5"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6"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76"/>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w:t>
      </w:r>
      <w:r w:rsidRPr="00797181">
        <w:rPr>
          <w:iCs/>
          <w:szCs w:val="20"/>
        </w:rPr>
        <w:lastRenderedPageBreak/>
        <w:t>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7" w:author="ERCOT [2]" w:date="2023-01-11T14:25:00Z">
        <w:r w:rsidR="00AA22BC" w:rsidDel="00AA22BC">
          <w:rPr>
            <w:iCs/>
            <w:szCs w:val="20"/>
          </w:rPr>
          <w:delText>r</w:delText>
        </w:r>
      </w:del>
      <w:ins w:id="278" w:author="ERCOT [2]" w:date="2023-01-11T14:25:00Z">
        <w:r w:rsidR="00AA22BC">
          <w:rPr>
            <w:iCs/>
            <w:szCs w:val="20"/>
          </w:rPr>
          <w:t>R</w:t>
        </w:r>
      </w:ins>
      <w:r w:rsidRPr="00797181">
        <w:rPr>
          <w:iCs/>
          <w:szCs w:val="20"/>
        </w:rPr>
        <w:t xml:space="preserve">eactive </w:t>
      </w:r>
      <w:del w:id="279" w:author="ERCOT [2]" w:date="2023-01-11T14:25:00Z">
        <w:r w:rsidR="00AA22BC" w:rsidDel="00AA22BC">
          <w:rPr>
            <w:iCs/>
            <w:szCs w:val="20"/>
          </w:rPr>
          <w:delText>p</w:delText>
        </w:r>
      </w:del>
      <w:ins w:id="280"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202E3A62" w:rsidR="00797181" w:rsidRDefault="00797181" w:rsidP="00797181">
      <w:pPr>
        <w:spacing w:after="240"/>
        <w:ind w:left="720" w:hanging="720"/>
        <w:rPr>
          <w:ins w:id="281" w:author="Unknown" w:date="2022-08-26T16:45:00Z"/>
          <w:iCs/>
          <w:szCs w:val="20"/>
        </w:rPr>
      </w:pPr>
      <w:r w:rsidRPr="00797181">
        <w:rPr>
          <w:iCs/>
          <w:szCs w:val="20"/>
        </w:rPr>
        <w:t>(5)</w:t>
      </w:r>
      <w:r w:rsidRPr="00797181">
        <w:rPr>
          <w:iCs/>
          <w:szCs w:val="20"/>
        </w:rPr>
        <w:tab/>
        <w:t>The Voltage Ride-Through (VRT) requirements do not apply to faults that occur between the generator terminals and the transmission voltage side of the Generator Step-Up (GSU) transformer, or when clearing the fault effectively disconnects the Generation Resource</w:t>
      </w:r>
      <w:del w:id="282" w:author="ERCOT" w:date="2022-09-28T11:10:00Z">
        <w:r w:rsidRPr="00797181" w:rsidDel="009C201C">
          <w:rPr>
            <w:iCs/>
            <w:szCs w:val="20"/>
          </w:rPr>
          <w:delText>s</w:delText>
        </w:r>
      </w:del>
      <w:r w:rsidRPr="00797181">
        <w:rPr>
          <w:iCs/>
          <w:szCs w:val="20"/>
        </w:rPr>
        <w:t xml:space="preserve"> from the ERCOT System.</w:t>
      </w:r>
    </w:p>
    <w:p w14:paraId="6E642FEA" w14:textId="77777777" w:rsidR="00DC447B" w:rsidRDefault="00DC447B" w:rsidP="00DC447B">
      <w:pPr>
        <w:spacing w:before="240" w:after="240"/>
        <w:ind w:left="720" w:hanging="720"/>
        <w:rPr>
          <w:ins w:id="283" w:author="ERCOT" w:date="2022-10-12T16:03:00Z"/>
        </w:rPr>
      </w:pPr>
      <w:ins w:id="284" w:author="ERCOT" w:date="2022-10-12T16:03:00Z">
        <w:r>
          <w:t xml:space="preserve">(6) </w:t>
        </w:r>
        <w:r>
          <w:tab/>
          <w:t xml:space="preserve">A Generation Resource may be tripped Off-Line or curtailed after the fault clearing period if this action is part of an approved Remedial Action Scheme (RAS). </w:t>
        </w:r>
      </w:ins>
    </w:p>
    <w:p w14:paraId="27A5DDF7" w14:textId="4BD703D7" w:rsidR="009C517D" w:rsidRPr="00797181" w:rsidDel="002722F4" w:rsidRDefault="00DC447B" w:rsidP="00255E5C">
      <w:pPr>
        <w:spacing w:before="240" w:after="240"/>
        <w:ind w:left="720" w:hanging="720"/>
        <w:rPr>
          <w:ins w:id="285" w:author="Unknown" w:date="2022-08-26T16:45:00Z"/>
          <w:del w:id="286" w:author="ERCOT" w:date="2022-11-22T14:48:00Z"/>
          <w:iCs/>
          <w:szCs w:val="20"/>
        </w:rPr>
      </w:pPr>
      <w:ins w:id="287" w:author="ERCOT" w:date="2022-10-12T16:03:00Z">
        <w:r>
          <w:lastRenderedPageBreak/>
          <w:t>(7)</w:t>
        </w:r>
        <w:r>
          <w:tab/>
          <w:t>Each Generation Resource shall provide technical documentation of VRT capability to ERCOT 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1F03C77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BD16E6" w14:textId="77777777" w:rsidR="00797181" w:rsidRPr="00797181" w:rsidRDefault="00797181" w:rsidP="00255E5C">
            <w:pPr>
              <w:spacing w:before="120" w:after="240"/>
              <w:ind w:left="720" w:hanging="720"/>
              <w:rPr>
                <w:b/>
                <w:i/>
                <w:iCs/>
              </w:rPr>
            </w:pPr>
            <w:r w:rsidRPr="00797181">
              <w:rPr>
                <w:b/>
                <w:i/>
                <w:iCs/>
              </w:rPr>
              <w:t>[NOGRR196:  Replace paragraph (5) above with the following upon system implementation of NPRR973:]</w:t>
            </w:r>
          </w:p>
          <w:p w14:paraId="2F244F52" w14:textId="048533FF" w:rsidR="00797181" w:rsidRPr="00797181" w:rsidRDefault="00797181" w:rsidP="00797181">
            <w:pPr>
              <w:spacing w:after="240"/>
              <w:ind w:left="720" w:hanging="720"/>
              <w:rPr>
                <w:iCs/>
                <w:szCs w:val="20"/>
              </w:rPr>
            </w:pPr>
            <w:r w:rsidRPr="00797181">
              <w:rPr>
                <w:iCs/>
                <w:szCs w:val="20"/>
              </w:rPr>
              <w:t>(5)</w:t>
            </w:r>
            <w:r w:rsidRPr="00797181">
              <w:rPr>
                <w:iCs/>
                <w:szCs w:val="20"/>
              </w:rPr>
              <w:tab/>
              <w:t>The Voltage Ride-Through (VRT) requirements do not apply to faults that occur between the generator terminals and the transmission voltage side of the Main Power Transformer (MPT), or when clearing the fault effectively disconnects the Generation Resource</w:t>
            </w:r>
            <w:del w:id="288" w:author="ERCOT" w:date="2022-11-22T08:16:00Z">
              <w:r w:rsidRPr="00797181" w:rsidDel="00FB4B49">
                <w:rPr>
                  <w:iCs/>
                  <w:szCs w:val="20"/>
                </w:rPr>
                <w:delText>s</w:delText>
              </w:r>
            </w:del>
            <w:r w:rsidRPr="00797181">
              <w:rPr>
                <w:iCs/>
                <w:szCs w:val="20"/>
              </w:rPr>
              <w:t xml:space="preserve"> from the ERCOT System.</w:t>
            </w:r>
          </w:p>
        </w:tc>
      </w:tr>
    </w:tbl>
    <w:p w14:paraId="6F090A48" w14:textId="77777777" w:rsidR="00797181" w:rsidRPr="00797181" w:rsidRDefault="00797181" w:rsidP="00797181">
      <w:pPr>
        <w:spacing w:after="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9" w:name="_Toc23238890"/>
            <w:bookmarkStart w:id="290" w:name="_Toc107474594"/>
            <w:bookmarkStart w:id="291" w:name="_Toc90892517"/>
            <w:bookmarkStart w:id="292" w:name="_Toc65159695"/>
            <w:r w:rsidRPr="00797181">
              <w:rPr>
                <w:b/>
                <w:szCs w:val="20"/>
              </w:rPr>
              <w:t>2.9</w:t>
            </w:r>
            <w:r w:rsidRPr="00797181">
              <w:rPr>
                <w:b/>
                <w:szCs w:val="20"/>
              </w:rPr>
              <w:tab/>
              <w:t>Voltage Ride-Through Requirements for Generation Resources</w:t>
            </w:r>
            <w:bookmarkEnd w:id="289"/>
            <w:r w:rsidRPr="00797181">
              <w:rPr>
                <w:b/>
                <w:szCs w:val="20"/>
              </w:rPr>
              <w:t xml:space="preserve"> and Energy Storage Resources</w:t>
            </w:r>
            <w:bookmarkEnd w:id="290"/>
            <w:bookmarkEnd w:id="291"/>
            <w:bookmarkEnd w:id="292"/>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93" w:author="ERCOT" w:date="2022-09-08T12:08:00Z">
              <w:r w:rsidR="005717FB">
                <w:rPr>
                  <w:iCs/>
                  <w:szCs w:val="20"/>
                </w:rPr>
                <w:t>Transmission-Connected</w:t>
              </w:r>
            </w:ins>
            <w:ins w:id="294" w:author="ERCOT" w:date="2022-10-12T16:07:00Z">
              <w:r w:rsidR="00DC447B" w:rsidRPr="00DC447B">
                <w:rPr>
                  <w:iCs/>
                  <w:szCs w:val="20"/>
                </w:rPr>
                <w:t xml:space="preserve"> Inverter-Based Resources (IBRs)</w:t>
              </w:r>
            </w:ins>
            <w:del w:id="295"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96" w:author="ERCOT" w:date="2022-11-22T16:32:00Z">
              <w:r w:rsidRPr="00797181" w:rsidDel="00FC6E64">
                <w:rPr>
                  <w:iCs/>
                  <w:szCs w:val="20"/>
                </w:rPr>
                <w:delText xml:space="preserve">and </w:delText>
              </w:r>
            </w:del>
            <w:ins w:id="297"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8"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lastRenderedPageBreak/>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299" w:author="ERCOT [2]" w:date="2023-01-11T14:26:00Z">
              <w:r w:rsidR="00AA22BC" w:rsidDel="00AA22BC">
                <w:rPr>
                  <w:iCs/>
                  <w:szCs w:val="20"/>
                </w:rPr>
                <w:delText>r</w:delText>
              </w:r>
            </w:del>
            <w:ins w:id="300" w:author="ERCOT [2]" w:date="2023-01-11T14:26:00Z">
              <w:r w:rsidR="00AA22BC">
                <w:rPr>
                  <w:iCs/>
                  <w:szCs w:val="20"/>
                </w:rPr>
                <w:t>R</w:t>
              </w:r>
            </w:ins>
            <w:r w:rsidRPr="00797181">
              <w:rPr>
                <w:iCs/>
                <w:szCs w:val="20"/>
              </w:rPr>
              <w:t xml:space="preserve">eactive </w:t>
            </w:r>
            <w:del w:id="301" w:author="ERCOT [2]" w:date="2023-01-11T14:26:00Z">
              <w:r w:rsidR="00AA22BC" w:rsidDel="00AA22BC">
                <w:rPr>
                  <w:iCs/>
                  <w:szCs w:val="20"/>
                </w:rPr>
                <w:delText>p</w:delText>
              </w:r>
            </w:del>
            <w:ins w:id="302"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7777777" w:rsidR="00797181" w:rsidRDefault="00797181" w:rsidP="00797181">
            <w:pPr>
              <w:spacing w:after="240"/>
              <w:ind w:left="720" w:hanging="720"/>
              <w:rPr>
                <w:ins w:id="303" w:author="ERCOT" w:date="2022-08-31T16:46:00Z"/>
                <w:iCs/>
                <w:szCs w:val="20"/>
              </w:rPr>
            </w:pPr>
            <w:r w:rsidRPr="00797181">
              <w:rPr>
                <w:iCs/>
                <w:szCs w:val="20"/>
              </w:rPr>
              <w:t>(6)</w:t>
            </w:r>
            <w:r w:rsidRPr="00797181">
              <w:rPr>
                <w:iCs/>
                <w:szCs w:val="20"/>
              </w:rPr>
              <w:tab/>
              <w:t>The Voltage Ride-Through (VRT)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04" w:author="ERCOT" w:date="2022-08-31T16:46:00Z"/>
              </w:rPr>
            </w:pPr>
            <w:ins w:id="305" w:author="ERCOT" w:date="2022-08-31T16:46:00Z">
              <w:r>
                <w:t xml:space="preserve">(7) </w:t>
              </w:r>
              <w:r>
                <w:tab/>
                <w:t xml:space="preserve">A Generation Resource may be tripped Off-Line or curtailed after the fault clearing period if this action is part of an approved Remedial Action Scheme (RAS). </w:t>
              </w:r>
            </w:ins>
          </w:p>
          <w:p w14:paraId="06992870" w14:textId="23D9CDDF" w:rsidR="00E70856" w:rsidRPr="00797181" w:rsidRDefault="00E70856" w:rsidP="00E70856">
            <w:pPr>
              <w:spacing w:after="240"/>
              <w:ind w:left="720" w:hanging="720"/>
            </w:pPr>
            <w:ins w:id="306" w:author="ERCOT" w:date="2022-08-31T16:46:00Z">
              <w:r w:rsidRPr="00797181">
                <w:rPr>
                  <w:szCs w:val="20"/>
                </w:rPr>
                <w:lastRenderedPageBreak/>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VRT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7" w:name="_Toc414884940"/>
      <w:bookmarkStart w:id="308" w:name="_Toc107474595"/>
      <w:r w:rsidRPr="00797181">
        <w:rPr>
          <w:b/>
          <w:bCs/>
          <w:i/>
          <w:szCs w:val="20"/>
        </w:rPr>
        <w:lastRenderedPageBreak/>
        <w:t>2.9.1</w:t>
      </w:r>
      <w:r w:rsidRPr="00797181">
        <w:rPr>
          <w:b/>
          <w:bCs/>
          <w:i/>
          <w:szCs w:val="20"/>
        </w:rPr>
        <w:tab/>
        <w:t xml:space="preserve">Voltage Ride-Through Requirements for </w:t>
      </w:r>
      <w:ins w:id="309" w:author="ERCOT" w:date="2022-09-08T10:38:00Z">
        <w:r w:rsidR="002E5490">
          <w:rPr>
            <w:b/>
            <w:bCs/>
            <w:i/>
            <w:szCs w:val="20"/>
          </w:rPr>
          <w:t>Transmission</w:t>
        </w:r>
      </w:ins>
      <w:ins w:id="310" w:author="ERCOT" w:date="2022-09-08T10:39:00Z">
        <w:r w:rsidR="002E5490">
          <w:rPr>
            <w:b/>
            <w:bCs/>
            <w:i/>
            <w:szCs w:val="20"/>
          </w:rPr>
          <w:t>-Connected</w:t>
        </w:r>
      </w:ins>
      <w:ins w:id="311" w:author="ERCOT" w:date="2022-10-12T16:12:00Z">
        <w:r w:rsidR="00DC447B" w:rsidRPr="00DC447B">
          <w:t xml:space="preserve"> </w:t>
        </w:r>
        <w:r w:rsidR="00DC447B" w:rsidRPr="00DC447B">
          <w:rPr>
            <w:b/>
            <w:bCs/>
            <w:i/>
            <w:szCs w:val="20"/>
          </w:rPr>
          <w:t>Inverter-Based Resources (IBRs)</w:t>
        </w:r>
      </w:ins>
      <w:del w:id="312" w:author="ERCOT" w:date="2022-10-12T16:12:00Z">
        <w:r w:rsidRPr="00797181" w:rsidDel="00DC447B">
          <w:rPr>
            <w:b/>
            <w:bCs/>
            <w:i/>
            <w:szCs w:val="20"/>
          </w:rPr>
          <w:delText>Intermittent Renewable Resources</w:delText>
        </w:r>
        <w:bookmarkEnd w:id="307"/>
        <w:r w:rsidRPr="00797181" w:rsidDel="00DC447B">
          <w:rPr>
            <w:b/>
            <w:bCs/>
            <w:i/>
            <w:szCs w:val="20"/>
          </w:rPr>
          <w:delText xml:space="preserve"> Connected to the ERCOT Transmission Grid</w:delText>
        </w:r>
      </w:del>
      <w:bookmarkEnd w:id="308"/>
    </w:p>
    <w:p w14:paraId="32B18942" w14:textId="49D09E41" w:rsidR="00E917C2" w:rsidRDefault="00DC447B" w:rsidP="006D5DC9">
      <w:pPr>
        <w:spacing w:after="240"/>
        <w:ind w:left="720" w:hanging="720"/>
        <w:rPr>
          <w:ins w:id="313" w:author="ERCOT" w:date="2022-10-12T16:14:00Z"/>
        </w:rPr>
      </w:pPr>
      <w:ins w:id="314" w:author="ERCOT" w:date="2022-10-12T16:13:00Z">
        <w:r w:rsidRPr="00DC447B">
          <w:t>(1)</w:t>
        </w:r>
        <w:r w:rsidRPr="00DC447B">
          <w:tab/>
          <w:t>All IBRs interconnect</w:t>
        </w:r>
      </w:ins>
      <w:ins w:id="315" w:author="ERCOT [2]" w:date="2023-01-11T14:26:00Z">
        <w:r w:rsidR="00AA22BC">
          <w:t>ed</w:t>
        </w:r>
      </w:ins>
      <w:ins w:id="316"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7" w:author="ERCOT" w:date="2022-10-12T16:56:00Z"/>
          <w:b/>
          <w:bCs/>
          <w:iCs/>
          <w:szCs w:val="20"/>
        </w:rPr>
      </w:pPr>
      <w:ins w:id="318"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19"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20" w:author="ERCOT" w:date="2022-10-12T16:56:00Z"/>
                <w:rFonts w:ascii="Calibri" w:hAnsi="Calibri" w:cs="Calibri"/>
                <w:color w:val="000000"/>
                <w:sz w:val="22"/>
                <w:szCs w:val="22"/>
              </w:rPr>
            </w:pPr>
            <w:ins w:id="321"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22" w:author="ERCOT" w:date="2022-10-12T16:56:00Z"/>
                <w:rFonts w:ascii="Calibri" w:hAnsi="Calibri" w:cs="Calibri"/>
                <w:color w:val="000000"/>
                <w:sz w:val="22"/>
                <w:szCs w:val="22"/>
              </w:rPr>
            </w:pPr>
            <w:ins w:id="323"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24" w:author="ERCOT" w:date="2022-10-12T16:56:00Z"/>
                <w:rFonts w:ascii="Calibri" w:hAnsi="Calibri" w:cs="Calibri"/>
                <w:color w:val="000000"/>
                <w:sz w:val="22"/>
                <w:szCs w:val="22"/>
              </w:rPr>
            </w:pPr>
            <w:ins w:id="325"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6" w:author="ERCOT" w:date="2022-10-12T16:56:00Z"/>
                <w:rFonts w:ascii="Calibri" w:hAnsi="Calibri" w:cs="Calibri"/>
                <w:color w:val="000000"/>
                <w:sz w:val="22"/>
                <w:szCs w:val="22"/>
              </w:rPr>
            </w:pPr>
            <w:ins w:id="327"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2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29" w:author="ERCOT" w:date="2022-10-12T16:56:00Z"/>
                <w:rFonts w:ascii="Calibri" w:hAnsi="Calibri" w:cs="Calibri"/>
                <w:color w:val="000000"/>
                <w:sz w:val="22"/>
                <w:szCs w:val="22"/>
              </w:rPr>
            </w:pPr>
            <w:ins w:id="330"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31" w:author="ERCOT" w:date="2022-10-12T16:56:00Z"/>
                <w:rFonts w:ascii="Calibri" w:hAnsi="Calibri" w:cs="Calibri"/>
                <w:color w:val="000000"/>
                <w:sz w:val="22"/>
                <w:szCs w:val="22"/>
              </w:rPr>
            </w:pPr>
            <w:ins w:id="332"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3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34" w:author="ERCOT" w:date="2022-10-12T16:56:00Z"/>
                <w:rFonts w:ascii="Calibri" w:hAnsi="Calibri" w:cs="Calibri"/>
                <w:color w:val="000000"/>
                <w:sz w:val="22"/>
                <w:szCs w:val="22"/>
              </w:rPr>
            </w:pPr>
            <w:ins w:id="335"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6" w:author="ERCOT" w:date="2022-10-12T16:56:00Z"/>
                <w:rFonts w:ascii="Calibri" w:hAnsi="Calibri" w:cs="Calibri"/>
                <w:color w:val="000000"/>
                <w:sz w:val="22"/>
                <w:szCs w:val="22"/>
              </w:rPr>
            </w:pPr>
            <w:ins w:id="337"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39" w:author="ERCOT" w:date="2022-10-12T16:56:00Z"/>
                <w:rFonts w:ascii="Calibri" w:hAnsi="Calibri" w:cs="Calibri"/>
                <w:color w:val="000000"/>
                <w:sz w:val="22"/>
                <w:szCs w:val="22"/>
              </w:rPr>
            </w:pPr>
            <w:ins w:id="340"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41" w:author="ERCOT" w:date="2022-10-12T16:56:00Z"/>
                <w:rFonts w:ascii="Calibri" w:hAnsi="Calibri" w:cs="Calibri"/>
                <w:color w:val="000000"/>
                <w:sz w:val="22"/>
                <w:szCs w:val="22"/>
              </w:rPr>
            </w:pPr>
            <w:ins w:id="342" w:author="ERCOT" w:date="2022-11-28T11:51:00Z">
              <w:r>
                <w:rPr>
                  <w:rFonts w:ascii="Calibri" w:hAnsi="Calibri" w:cs="Calibri"/>
                  <w:color w:val="000000"/>
                  <w:sz w:val="22"/>
                  <w:szCs w:val="22"/>
                </w:rPr>
                <w:t>c</w:t>
              </w:r>
            </w:ins>
            <w:ins w:id="343"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4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5" w:author="ERCOT" w:date="2022-10-12T16:56:00Z"/>
                <w:rFonts w:ascii="Calibri" w:hAnsi="Calibri" w:cs="Calibri"/>
                <w:color w:val="000000"/>
                <w:sz w:val="22"/>
                <w:szCs w:val="22"/>
              </w:rPr>
            </w:pPr>
            <w:ins w:id="346"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7" w:author="ERCOT" w:date="2022-10-12T16:56:00Z"/>
                <w:rFonts w:ascii="Calibri" w:hAnsi="Calibri" w:cs="Calibri"/>
                <w:color w:val="000000"/>
                <w:sz w:val="22"/>
                <w:szCs w:val="22"/>
              </w:rPr>
            </w:pPr>
            <w:ins w:id="348" w:author="ERCOT" w:date="2022-11-11T15:11:00Z">
              <w:r>
                <w:rPr>
                  <w:rFonts w:ascii="Calibri" w:hAnsi="Calibri" w:cs="Calibri"/>
                  <w:color w:val="000000"/>
                  <w:sz w:val="22"/>
                  <w:szCs w:val="22"/>
                </w:rPr>
                <w:t>3</w:t>
              </w:r>
            </w:ins>
            <w:ins w:id="349"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5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51" w:author="ERCOT" w:date="2022-10-12T16:56:00Z"/>
                <w:rFonts w:ascii="Calibri" w:hAnsi="Calibri" w:cs="Calibri"/>
                <w:color w:val="000000"/>
                <w:sz w:val="22"/>
                <w:szCs w:val="22"/>
              </w:rPr>
            </w:pPr>
            <w:ins w:id="352"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53" w:author="ERCOT" w:date="2022-10-12T16:56:00Z"/>
                <w:rFonts w:ascii="Calibri" w:hAnsi="Calibri" w:cs="Calibri"/>
                <w:color w:val="000000"/>
                <w:sz w:val="22"/>
                <w:szCs w:val="22"/>
              </w:rPr>
            </w:pPr>
            <w:ins w:id="354" w:author="ERCOT" w:date="2022-11-11T15:11:00Z">
              <w:r>
                <w:rPr>
                  <w:rFonts w:ascii="Calibri" w:hAnsi="Calibri" w:cs="Calibri"/>
                  <w:color w:val="000000"/>
                  <w:sz w:val="22"/>
                  <w:szCs w:val="22"/>
                </w:rPr>
                <w:t>2</w:t>
              </w:r>
            </w:ins>
            <w:ins w:id="355" w:author="ERCOT" w:date="2022-10-12T16:56:00Z">
              <w:r w:rsidR="008F2EDB" w:rsidRPr="00D47768">
                <w:rPr>
                  <w:rFonts w:ascii="Calibri" w:hAnsi="Calibri" w:cs="Calibri"/>
                  <w:color w:val="000000"/>
                  <w:sz w:val="22"/>
                  <w:szCs w:val="22"/>
                </w:rPr>
                <w:t>.</w:t>
              </w:r>
            </w:ins>
            <w:ins w:id="356"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58" w:author="ERCOT" w:date="2022-10-12T16:56:00Z"/>
                <w:rFonts w:ascii="Calibri" w:hAnsi="Calibri" w:cs="Calibri"/>
                <w:color w:val="000000"/>
                <w:sz w:val="22"/>
                <w:szCs w:val="22"/>
              </w:rPr>
            </w:pPr>
            <w:ins w:id="359"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60" w:author="ERCOT" w:date="2022-10-12T16:56:00Z"/>
                <w:rFonts w:ascii="Calibri" w:hAnsi="Calibri" w:cs="Calibri"/>
                <w:color w:val="000000"/>
                <w:sz w:val="22"/>
                <w:szCs w:val="22"/>
              </w:rPr>
            </w:pPr>
            <w:ins w:id="361"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63" w:author="ERCOT" w:date="2022-10-12T16:56:00Z"/>
                <w:rFonts w:ascii="Calibri" w:hAnsi="Calibri" w:cs="Calibri"/>
                <w:color w:val="000000"/>
                <w:sz w:val="22"/>
                <w:szCs w:val="22"/>
              </w:rPr>
            </w:pPr>
            <w:ins w:id="364"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5" w:author="ERCOT" w:date="2022-10-12T16:56:00Z"/>
                <w:rFonts w:ascii="Calibri" w:hAnsi="Calibri" w:cs="Calibri"/>
                <w:color w:val="000000"/>
                <w:sz w:val="22"/>
                <w:szCs w:val="22"/>
              </w:rPr>
            </w:pPr>
            <w:ins w:id="366"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7" w:author="ERCOT" w:date="2022-10-12T16:56:00Z"/>
          <w:iCs/>
          <w:szCs w:val="20"/>
        </w:rPr>
      </w:pPr>
    </w:p>
    <w:p w14:paraId="3E793630" w14:textId="77777777" w:rsidR="008F2EDB" w:rsidRPr="00E375F4" w:rsidRDefault="008F2EDB" w:rsidP="008F2EDB">
      <w:pPr>
        <w:spacing w:after="120"/>
        <w:ind w:left="720" w:hanging="720"/>
        <w:jc w:val="center"/>
        <w:rPr>
          <w:ins w:id="368" w:author="ERCOT" w:date="2022-10-12T16:56:00Z"/>
          <w:b/>
          <w:bCs/>
          <w:iCs/>
          <w:szCs w:val="20"/>
        </w:rPr>
      </w:pPr>
      <w:ins w:id="369"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70"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71" w:author="ERCOT" w:date="2022-10-12T16:56:00Z"/>
                <w:rFonts w:ascii="Calibri" w:hAnsi="Calibri" w:cs="Calibri"/>
                <w:color w:val="000000"/>
                <w:sz w:val="22"/>
                <w:szCs w:val="22"/>
              </w:rPr>
            </w:pPr>
            <w:ins w:id="372"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73" w:author="ERCOT" w:date="2022-10-12T16:56:00Z"/>
                <w:rFonts w:ascii="Calibri" w:hAnsi="Calibri" w:cs="Calibri"/>
                <w:color w:val="000000"/>
                <w:sz w:val="22"/>
                <w:szCs w:val="22"/>
              </w:rPr>
            </w:pPr>
            <w:ins w:id="374"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5" w:author="ERCOT" w:date="2022-10-12T16:56:00Z"/>
                <w:rFonts w:ascii="Calibri" w:hAnsi="Calibri" w:cs="Calibri"/>
                <w:color w:val="000000"/>
                <w:sz w:val="22"/>
                <w:szCs w:val="22"/>
              </w:rPr>
            </w:pPr>
            <w:ins w:id="376"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7" w:author="ERCOT" w:date="2022-10-12T16:56:00Z"/>
                <w:rFonts w:ascii="Calibri" w:hAnsi="Calibri" w:cs="Calibri"/>
                <w:color w:val="000000"/>
                <w:sz w:val="22"/>
                <w:szCs w:val="22"/>
              </w:rPr>
            </w:pPr>
            <w:ins w:id="378"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7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80" w:author="ERCOT" w:date="2022-10-12T16:56:00Z"/>
                <w:rFonts w:ascii="Calibri" w:hAnsi="Calibri" w:cs="Calibri"/>
                <w:color w:val="000000"/>
                <w:sz w:val="22"/>
                <w:szCs w:val="22"/>
              </w:rPr>
            </w:pPr>
            <w:ins w:id="381"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82" w:author="ERCOT" w:date="2022-10-12T16:56:00Z"/>
                <w:rFonts w:ascii="Calibri" w:hAnsi="Calibri" w:cs="Calibri"/>
                <w:color w:val="000000"/>
                <w:sz w:val="22"/>
                <w:szCs w:val="22"/>
              </w:rPr>
            </w:pPr>
            <w:ins w:id="383"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8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5" w:author="ERCOT" w:date="2022-10-12T16:56:00Z"/>
                <w:rFonts w:ascii="Calibri" w:hAnsi="Calibri" w:cs="Calibri"/>
                <w:color w:val="000000"/>
                <w:sz w:val="22"/>
                <w:szCs w:val="22"/>
              </w:rPr>
            </w:pPr>
            <w:ins w:id="386"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7" w:author="ERCOT" w:date="2022-10-12T16:56:00Z"/>
                <w:rFonts w:ascii="Calibri" w:hAnsi="Calibri" w:cs="Calibri"/>
                <w:color w:val="000000"/>
                <w:sz w:val="22"/>
                <w:szCs w:val="22"/>
              </w:rPr>
            </w:pPr>
            <w:ins w:id="388"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8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90" w:author="ERCOT" w:date="2022-10-12T16:56:00Z"/>
                <w:rFonts w:ascii="Calibri" w:hAnsi="Calibri" w:cs="Calibri"/>
                <w:color w:val="000000"/>
                <w:sz w:val="22"/>
                <w:szCs w:val="22"/>
              </w:rPr>
            </w:pPr>
            <w:ins w:id="391"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9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5" w:author="ERCOT" w:date="2022-10-12T16:56:00Z"/>
                <w:rFonts w:ascii="Calibri" w:hAnsi="Calibri" w:cs="Calibri"/>
                <w:color w:val="000000"/>
                <w:sz w:val="22"/>
                <w:szCs w:val="22"/>
              </w:rPr>
            </w:pPr>
            <w:ins w:id="396"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39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400" w:author="ERCOT" w:date="2022-10-12T16:56:00Z"/>
                <w:rFonts w:ascii="Calibri" w:hAnsi="Calibri" w:cs="Calibri"/>
                <w:color w:val="000000"/>
                <w:sz w:val="22"/>
                <w:szCs w:val="22"/>
              </w:rPr>
            </w:pPr>
            <w:ins w:id="401"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402" w:author="ERCOT" w:date="2022-10-12T16:56:00Z"/>
                <w:rFonts w:ascii="Calibri" w:hAnsi="Calibri" w:cs="Calibri"/>
                <w:color w:val="000000"/>
                <w:sz w:val="22"/>
                <w:szCs w:val="22"/>
              </w:rPr>
            </w:pPr>
            <w:ins w:id="403" w:author="ERCOT" w:date="2022-10-12T16:56:00Z">
              <w:r w:rsidRPr="00D47768">
                <w:rPr>
                  <w:rFonts w:ascii="Calibri" w:hAnsi="Calibri" w:cs="Calibri"/>
                  <w:color w:val="000000"/>
                  <w:sz w:val="22"/>
                  <w:szCs w:val="22"/>
                </w:rPr>
                <w:t>15.0</w:t>
              </w:r>
            </w:ins>
          </w:p>
        </w:tc>
      </w:tr>
    </w:tbl>
    <w:p w14:paraId="2A6F2408" w14:textId="77777777" w:rsidR="006D5DC9" w:rsidRDefault="006D5DC9" w:rsidP="006D5DC9">
      <w:pPr>
        <w:spacing w:after="240"/>
        <w:ind w:left="720" w:hanging="720"/>
        <w:rPr>
          <w:ins w:id="404" w:author="Unknown" w:date="2022-08-26T16:10:00Z"/>
          <w:iCs/>
          <w:szCs w:val="20"/>
        </w:rPr>
      </w:pPr>
    </w:p>
    <w:p w14:paraId="4BA846B2" w14:textId="456617FB" w:rsidR="00E917C2" w:rsidRPr="002722F4" w:rsidRDefault="00E917C2" w:rsidP="008037BF">
      <w:pPr>
        <w:spacing w:after="240"/>
        <w:ind w:left="720"/>
        <w:rPr>
          <w:ins w:id="405" w:author="ERCOT" w:date="2022-10-12T16:16:00Z"/>
          <w:iCs/>
          <w:szCs w:val="20"/>
        </w:rPr>
      </w:pPr>
      <w:ins w:id="406" w:author="ERCOT" w:date="2022-10-12T16:16:00Z">
        <w:r w:rsidRPr="002722F4">
          <w:rPr>
            <w:iCs/>
            <w:szCs w:val="20"/>
          </w:rPr>
          <w:t>During the conditions identified in Table B</w:t>
        </w:r>
      </w:ins>
      <w:ins w:id="407" w:author="ERCOT" w:date="2022-11-22T09:23:00Z">
        <w:r w:rsidR="00924A27" w:rsidRPr="002722F4">
          <w:rPr>
            <w:iCs/>
            <w:szCs w:val="20"/>
          </w:rPr>
          <w:t xml:space="preserve"> above</w:t>
        </w:r>
      </w:ins>
      <w:ins w:id="408" w:author="ERCOT"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409" w:author="ERCOT" w:date="2022-11-16T16:50:00Z">
        <w:r w:rsidR="005129C9" w:rsidRPr="002722F4">
          <w:rPr>
            <w:iCs/>
            <w:szCs w:val="20"/>
          </w:rPr>
          <w:t>.</w:t>
        </w:r>
      </w:ins>
      <w:ins w:id="410"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411" w:author="ERCOT" w:date="2022-11-16T16:50:00Z">
        <w:r w:rsidR="005129C9" w:rsidRPr="002722F4">
          <w:rPr>
            <w:iCs/>
            <w:szCs w:val="20"/>
          </w:rPr>
          <w:t>.</w:t>
        </w:r>
      </w:ins>
      <w:ins w:id="412"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13" w:author="ERCOT" w:date="2022-10-12T16:18:00Z"/>
          <w:iCs/>
          <w:szCs w:val="20"/>
        </w:rPr>
      </w:pPr>
      <w:bookmarkStart w:id="414" w:name="_Hlk116483898"/>
      <w:ins w:id="41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6" w:author="ERCOT [2]" w:date="2023-01-11T14:27:00Z">
        <w:r w:rsidR="00F94D9D">
          <w:rPr>
            <w:iCs/>
            <w:szCs w:val="20"/>
          </w:rPr>
          <w:t xml:space="preserve">be interpreted to </w:t>
        </w:r>
      </w:ins>
      <w:ins w:id="41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18" w:author="ERCOT" w:date="2022-10-12T16:18:00Z"/>
          <w:iCs/>
          <w:szCs w:val="20"/>
        </w:rPr>
      </w:pPr>
      <w:ins w:id="419" w:author="ERCOT" w:date="2022-10-12T16:18:00Z">
        <w:r w:rsidRPr="006242B3">
          <w:rPr>
            <w:iCs/>
            <w:szCs w:val="20"/>
          </w:rPr>
          <w:lastRenderedPageBreak/>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20" w:author="ERCOT" w:date="2022-11-22T09:23:00Z">
        <w:r w:rsidR="00924A27">
          <w:rPr>
            <w:iCs/>
            <w:szCs w:val="20"/>
          </w:rPr>
          <w:t>/</w:t>
        </w:r>
      </w:ins>
      <w:ins w:id="421"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22" w:author="ERCOT" w:date="2022-10-12T16:20:00Z">
        <w:r>
          <w:rPr>
            <w:iCs/>
            <w:szCs w:val="20"/>
          </w:rPr>
          <w:t xml:space="preserve"> </w:t>
        </w:r>
      </w:ins>
      <w:ins w:id="423" w:author="ERCOT" w:date="2022-10-12T16:18:00Z">
        <w:r w:rsidRPr="006242B3">
          <w:rPr>
            <w:iCs/>
            <w:szCs w:val="20"/>
          </w:rPr>
          <w:t xml:space="preserve">through </w:t>
        </w:r>
        <w:r>
          <w:rPr>
            <w:iCs/>
            <w:szCs w:val="20"/>
          </w:rPr>
          <w:t>voltage</w:t>
        </w:r>
        <w:r w:rsidRPr="006242B3">
          <w:rPr>
            <w:iCs/>
            <w:szCs w:val="20"/>
          </w:rPr>
          <w:t xml:space="preserve"> condition</w:t>
        </w:r>
      </w:ins>
      <w:ins w:id="424" w:author="ERCOT" w:date="2022-10-12T16:20:00Z">
        <w:r>
          <w:rPr>
            <w:iCs/>
            <w:szCs w:val="20"/>
          </w:rPr>
          <w:t>s</w:t>
        </w:r>
      </w:ins>
      <w:ins w:id="425"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6" w:author="ERCOT" w:date="2022-10-12T16:28:00Z"/>
          <w:iCs/>
          <w:szCs w:val="20"/>
        </w:rPr>
      </w:pPr>
      <w:bookmarkStart w:id="427" w:name="_Hlk116484495"/>
      <w:bookmarkEnd w:id="414"/>
      <w:ins w:id="428"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29" w:author="ERCOT [2]" w:date="2023-01-11T14:28:00Z">
        <w:r w:rsidR="00F94D9D">
          <w:rPr>
            <w:iCs/>
            <w:szCs w:val="20"/>
          </w:rPr>
          <w:t>R</w:t>
        </w:r>
      </w:ins>
      <w:ins w:id="430" w:author="ERCOT" w:date="2022-10-12T16:28:00Z">
        <w:r w:rsidRPr="00B00BE6">
          <w:rPr>
            <w:iCs/>
            <w:szCs w:val="20"/>
          </w:rPr>
          <w:t xml:space="preserve">eactive </w:t>
        </w:r>
      </w:ins>
      <w:ins w:id="431" w:author="ERCOT [2]" w:date="2023-01-11T14:28:00Z">
        <w:r w:rsidR="00F94D9D">
          <w:rPr>
            <w:iCs/>
            <w:szCs w:val="20"/>
          </w:rPr>
          <w:t>P</w:t>
        </w:r>
      </w:ins>
      <w:ins w:id="432" w:author="ERCOT" w:date="2022-10-12T16:28:00Z">
        <w:r w:rsidRPr="00B00BE6">
          <w:rPr>
            <w:iCs/>
            <w:szCs w:val="20"/>
          </w:rPr>
          <w:t xml:space="preserve">ower priority mode. Unless otherwise specified by ERCOT or the interconnecting TSP, </w:t>
        </w:r>
      </w:ins>
      <w:ins w:id="433" w:author="ERCOT [2]" w:date="2023-01-11T14:29:00Z">
        <w:r w:rsidR="00F94D9D">
          <w:rPr>
            <w:iCs/>
            <w:szCs w:val="20"/>
          </w:rPr>
          <w:t>R</w:t>
        </w:r>
      </w:ins>
      <w:ins w:id="434" w:author="ERCOT" w:date="2022-10-12T16:28:00Z">
        <w:r w:rsidRPr="00B00BE6">
          <w:rPr>
            <w:iCs/>
            <w:szCs w:val="20"/>
          </w:rPr>
          <w:t xml:space="preserve">eactive </w:t>
        </w:r>
      </w:ins>
      <w:ins w:id="435" w:author="ERCOT [2]" w:date="2023-01-11T14:28:00Z">
        <w:r w:rsidR="00F94D9D">
          <w:rPr>
            <w:iCs/>
            <w:szCs w:val="20"/>
          </w:rPr>
          <w:t>P</w:t>
        </w:r>
      </w:ins>
      <w:ins w:id="436" w:author="ERCOT" w:date="2022-10-12T16:28:00Z">
        <w:r w:rsidRPr="00B00BE6">
          <w:rPr>
            <w:iCs/>
            <w:szCs w:val="20"/>
          </w:rPr>
          <w:t>ower priority mode sh</w:t>
        </w:r>
        <w:r w:rsidRPr="00112D84">
          <w:rPr>
            <w:iCs/>
            <w:szCs w:val="20"/>
          </w:rPr>
          <w:t xml:space="preserve">all be set to minimize reductions in real power while maintaining robust </w:t>
        </w:r>
      </w:ins>
      <w:ins w:id="437" w:author="ERCOT [2]" w:date="2023-01-11T14:29:00Z">
        <w:r w:rsidR="00F94D9D">
          <w:rPr>
            <w:iCs/>
            <w:szCs w:val="20"/>
          </w:rPr>
          <w:t>R</w:t>
        </w:r>
      </w:ins>
      <w:ins w:id="438" w:author="ERCOT" w:date="2022-10-12T16:28:00Z">
        <w:r w:rsidRPr="00112D84">
          <w:rPr>
            <w:iCs/>
            <w:szCs w:val="20"/>
          </w:rPr>
          <w:t xml:space="preserve">eactive </w:t>
        </w:r>
      </w:ins>
      <w:ins w:id="439" w:author="ERCOT [2]" w:date="2023-01-11T14:29:00Z">
        <w:r w:rsidR="00F94D9D">
          <w:rPr>
            <w:iCs/>
            <w:szCs w:val="20"/>
          </w:rPr>
          <w:t>P</w:t>
        </w:r>
      </w:ins>
      <w:ins w:id="440" w:author="ERCOT" w:date="2022-10-12T16:28:00Z">
        <w:r w:rsidRPr="00112D84">
          <w:rPr>
            <w:iCs/>
            <w:szCs w:val="20"/>
          </w:rPr>
          <w:t xml:space="preserve">ower response. </w:t>
        </w:r>
      </w:ins>
      <w:ins w:id="441" w:author="ERCOT" w:date="2022-11-22T09:38:00Z">
        <w:r w:rsidR="001C203B">
          <w:rPr>
            <w:iCs/>
            <w:szCs w:val="20"/>
          </w:rPr>
          <w:t xml:space="preserve"> </w:t>
        </w:r>
      </w:ins>
      <w:ins w:id="442" w:author="ERCOT" w:date="2022-10-12T16:28:00Z">
        <w:r w:rsidRPr="00112D84">
          <w:rPr>
            <w:iCs/>
            <w:szCs w:val="20"/>
          </w:rPr>
          <w:t xml:space="preserve">When operating in </w:t>
        </w:r>
      </w:ins>
      <w:ins w:id="443" w:author="ERCOT [2]" w:date="2023-01-11T14:29:00Z">
        <w:r w:rsidR="00F94D9D">
          <w:rPr>
            <w:iCs/>
            <w:szCs w:val="20"/>
          </w:rPr>
          <w:t>R</w:t>
        </w:r>
      </w:ins>
      <w:ins w:id="444" w:author="ERCOT" w:date="2022-10-12T16:28:00Z">
        <w:r w:rsidRPr="00112D84">
          <w:rPr>
            <w:iCs/>
            <w:szCs w:val="20"/>
          </w:rPr>
          <w:t xml:space="preserve">eactive </w:t>
        </w:r>
      </w:ins>
      <w:ins w:id="445" w:author="ERCOT [2]" w:date="2023-01-11T14:29:00Z">
        <w:r w:rsidR="00F94D9D">
          <w:rPr>
            <w:iCs/>
            <w:szCs w:val="20"/>
          </w:rPr>
          <w:t>P</w:t>
        </w:r>
      </w:ins>
      <w:ins w:id="446" w:author="ERCOT" w:date="2022-10-12T16:28:00Z">
        <w:r w:rsidRPr="00112D84">
          <w:rPr>
            <w:iCs/>
            <w:szCs w:val="20"/>
          </w:rPr>
          <w:t xml:space="preserve">ower priority mode, any reductions in active power current to prioritize </w:t>
        </w:r>
      </w:ins>
      <w:ins w:id="447" w:author="ERCOT [2]" w:date="2023-01-11T14:29:00Z">
        <w:r w:rsidR="00F94D9D">
          <w:rPr>
            <w:iCs/>
            <w:szCs w:val="20"/>
          </w:rPr>
          <w:t>R</w:t>
        </w:r>
      </w:ins>
      <w:ins w:id="448" w:author="ERCOT" w:date="2022-10-12T16:28:00Z">
        <w:r w:rsidRPr="00112D84">
          <w:rPr>
            <w:iCs/>
            <w:szCs w:val="20"/>
          </w:rPr>
          <w:t xml:space="preserve">eactive </w:t>
        </w:r>
      </w:ins>
      <w:ins w:id="449" w:author="ERCOT [2]" w:date="2023-01-11T14:29:00Z">
        <w:r w:rsidR="00F94D9D">
          <w:rPr>
            <w:iCs/>
            <w:szCs w:val="20"/>
          </w:rPr>
          <w:t>P</w:t>
        </w:r>
      </w:ins>
      <w:ins w:id="450" w:author="ERCOT" w:date="2022-10-12T16:28:00Z">
        <w:r w:rsidRPr="00112D84">
          <w:rPr>
            <w:iCs/>
            <w:szCs w:val="20"/>
          </w:rPr>
          <w:t>ower current shall be proportional to the volta</w:t>
        </w:r>
        <w:r w:rsidRPr="00862912">
          <w:rPr>
            <w:iCs/>
            <w:szCs w:val="20"/>
          </w:rPr>
          <w:t>ge change at the POIB.</w:t>
        </w:r>
      </w:ins>
      <w:ins w:id="451" w:author="ERCOT" w:date="2022-11-22T09:38:00Z">
        <w:r w:rsidR="001C203B">
          <w:rPr>
            <w:iCs/>
            <w:szCs w:val="20"/>
          </w:rPr>
          <w:t xml:space="preserve"> </w:t>
        </w:r>
      </w:ins>
      <w:ins w:id="452" w:author="ERCOT" w:date="2022-10-12T16:28:00Z">
        <w:r w:rsidRPr="00862912">
          <w:rPr>
            <w:iCs/>
            <w:szCs w:val="20"/>
          </w:rPr>
          <w:t xml:space="preserve"> An IBR shall return to its pre-disturbance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453" w:author="ERCOT" w:date="2022-10-12T16:36:00Z"/>
          <w:iCs/>
          <w:szCs w:val="20"/>
        </w:rPr>
      </w:pPr>
      <w:ins w:id="454" w:author="ERCOT" w:date="2022-10-12T16:36:00Z">
        <w:r w:rsidRPr="00CA0E9B">
          <w:rPr>
            <w:iCs/>
            <w:szCs w:val="20"/>
          </w:rPr>
          <w:t>(5)</w:t>
        </w:r>
        <w:r w:rsidRPr="00B00BE6">
          <w:rPr>
            <w:iCs/>
            <w:szCs w:val="20"/>
          </w:rPr>
          <w:tab/>
          <w:t xml:space="preserve">An IBR shall not enable </w:t>
        </w:r>
      </w:ins>
      <w:ins w:id="455" w:author="ERCOT [2]" w:date="2023-01-11T14:30:00Z">
        <w:r w:rsidR="00F94D9D">
          <w:rPr>
            <w:iCs/>
            <w:szCs w:val="20"/>
          </w:rPr>
          <w:t xml:space="preserve">any </w:t>
        </w:r>
      </w:ins>
      <w:ins w:id="456" w:author="ERCOT" w:date="2022-10-12T16:36:00Z">
        <w:r w:rsidRPr="00B00BE6">
          <w:rPr>
            <w:iCs/>
            <w:szCs w:val="20"/>
          </w:rPr>
          <w:t>protections, plant controls, or inverter controls (including, but not limited to protection for rate</w:t>
        </w:r>
      </w:ins>
      <w:ins w:id="457" w:author="ERCOT" w:date="2022-11-28T11:13:00Z">
        <w:r w:rsidR="00103DBC">
          <w:rPr>
            <w:iCs/>
            <w:szCs w:val="20"/>
          </w:rPr>
          <w:t>-</w:t>
        </w:r>
      </w:ins>
      <w:ins w:id="458" w:author="ERCOT" w:date="2022-10-12T16:36:00Z">
        <w:r w:rsidRPr="00B00BE6">
          <w:rPr>
            <w:iCs/>
            <w:szCs w:val="20"/>
          </w:rPr>
          <w:t>of</w:t>
        </w:r>
      </w:ins>
      <w:ins w:id="459" w:author="ERCOT" w:date="2022-11-28T11:13:00Z">
        <w:r w:rsidR="00103DBC">
          <w:rPr>
            <w:iCs/>
            <w:szCs w:val="20"/>
          </w:rPr>
          <w:t>-</w:t>
        </w:r>
      </w:ins>
      <w:ins w:id="460" w:author="ERCOT" w:date="2022-10-12T16:36:00Z">
        <w:r w:rsidRPr="00B00BE6">
          <w:rPr>
            <w:iCs/>
            <w:szCs w:val="20"/>
          </w:rPr>
          <w:t>change of frequency (ROCOF), anti-islanding, and phase</w:t>
        </w:r>
      </w:ins>
      <w:ins w:id="461" w:author="ERCOT" w:date="2022-11-22T09:32:00Z">
        <w:r w:rsidR="00892A43">
          <w:rPr>
            <w:iCs/>
            <w:szCs w:val="20"/>
          </w:rPr>
          <w:t xml:space="preserve"> </w:t>
        </w:r>
      </w:ins>
      <w:ins w:id="462"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63" w:author="ERCOT" w:date="2022-11-22T09:37:00Z">
        <w:r w:rsidR="001C203B">
          <w:rPr>
            <w:iCs/>
            <w:szCs w:val="20"/>
          </w:rPr>
          <w:t xml:space="preserve"> </w:t>
        </w:r>
      </w:ins>
      <w:ins w:id="464"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27"/>
    <w:p w14:paraId="0041DDC9" w14:textId="7701A273" w:rsidR="00CA0E9B" w:rsidRDefault="00CA0E9B" w:rsidP="00CA0E9B">
      <w:pPr>
        <w:spacing w:after="240"/>
        <w:ind w:left="720" w:hanging="720"/>
        <w:rPr>
          <w:ins w:id="465" w:author="ERCOT" w:date="2022-10-12T16:39:00Z"/>
          <w:iCs/>
          <w:szCs w:val="20"/>
        </w:rPr>
      </w:pPr>
      <w:ins w:id="466"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467" w:name="_Hlk116485348"/>
      <w:ins w:id="468" w:author="ERCOT" w:date="2022-10-12T16:43:00Z">
        <w:r>
          <w:rPr>
            <w:iCs/>
            <w:szCs w:val="20"/>
          </w:rPr>
          <w:t xml:space="preserve">the </w:t>
        </w:r>
      </w:ins>
      <w:ins w:id="469" w:author="ERCOT" w:date="2022-10-12T16:39:00Z">
        <w:r>
          <w:rPr>
            <w:iCs/>
            <w:szCs w:val="20"/>
          </w:rPr>
          <w:t xml:space="preserve">desired equipment </w:t>
        </w:r>
        <w:r w:rsidRPr="003E71EA">
          <w:rPr>
            <w:iCs/>
            <w:szCs w:val="20"/>
          </w:rPr>
          <w:t>protection</w:t>
        </w:r>
        <w:bookmarkEnd w:id="467"/>
        <w:r w:rsidRPr="003E71EA">
          <w:rPr>
            <w:iCs/>
            <w:szCs w:val="20"/>
          </w:rPr>
          <w:t xml:space="preserve">. </w:t>
        </w:r>
      </w:ins>
      <w:ins w:id="470" w:author="ERCOT" w:date="2022-11-22T09:37:00Z">
        <w:r w:rsidR="001C203B">
          <w:rPr>
            <w:iCs/>
            <w:szCs w:val="20"/>
          </w:rPr>
          <w:t xml:space="preserve"> </w:t>
        </w:r>
      </w:ins>
      <w:ins w:id="471"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72" w:author="ERCOT" w:date="2022-10-12T16:49:00Z"/>
          <w:iCs/>
          <w:szCs w:val="20"/>
        </w:rPr>
      </w:pPr>
      <w:ins w:id="473"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74" w:author="ERCOT" w:date="2022-11-22T09:42:00Z">
        <w:r w:rsidR="001C203B">
          <w:rPr>
            <w:iCs/>
            <w:szCs w:val="20"/>
          </w:rPr>
          <w:t>in</w:t>
        </w:r>
      </w:ins>
      <w:ins w:id="475" w:author="ERCOT" w:date="2022-10-12T16:49:00Z">
        <w:r>
          <w:rPr>
            <w:iCs/>
            <w:szCs w:val="20"/>
          </w:rPr>
          <w:t xml:space="preserve"> paragraph (1)</w:t>
        </w:r>
      </w:ins>
      <w:ins w:id="476" w:author="ERCOT" w:date="2022-11-22T09:42:00Z">
        <w:r w:rsidR="001C203B">
          <w:rPr>
            <w:iCs/>
            <w:szCs w:val="20"/>
          </w:rPr>
          <w:t xml:space="preserve"> above</w:t>
        </w:r>
      </w:ins>
      <w:ins w:id="477" w:author="ERCOT" w:date="2022-11-22T09:44:00Z">
        <w:r w:rsidR="001C203B">
          <w:rPr>
            <w:iCs/>
            <w:szCs w:val="20"/>
          </w:rPr>
          <w:t>,</w:t>
        </w:r>
      </w:ins>
      <w:ins w:id="478"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79" w:author="ERCOT" w:date="2022-10-12T16:49:00Z"/>
          <w:szCs w:val="20"/>
        </w:rPr>
      </w:pPr>
      <w:ins w:id="480" w:author="ERCOT" w:date="2022-11-22T09:45:00Z">
        <w:r>
          <w:rPr>
            <w:szCs w:val="20"/>
          </w:rPr>
          <w:t>(a)</w:t>
        </w:r>
        <w:r>
          <w:rPr>
            <w:szCs w:val="20"/>
          </w:rPr>
          <w:tab/>
        </w:r>
      </w:ins>
      <w:ins w:id="481"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82" w:author="ERCOT" w:date="2022-10-12T16:49:00Z"/>
          <w:szCs w:val="20"/>
        </w:rPr>
      </w:pPr>
      <w:ins w:id="483" w:author="ERCOT" w:date="2022-11-22T09:45:00Z">
        <w:r>
          <w:rPr>
            <w:szCs w:val="20"/>
          </w:rPr>
          <w:t>(b)</w:t>
        </w:r>
        <w:r>
          <w:rPr>
            <w:szCs w:val="20"/>
          </w:rPr>
          <w:tab/>
        </w:r>
      </w:ins>
      <w:ins w:id="484"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85" w:author="ERCOT" w:date="2022-10-12T16:49:00Z"/>
          <w:szCs w:val="20"/>
        </w:rPr>
      </w:pPr>
      <w:ins w:id="486" w:author="ERCOT" w:date="2022-11-22T09:45:00Z">
        <w:r>
          <w:rPr>
            <w:szCs w:val="20"/>
          </w:rPr>
          <w:t>(c)</w:t>
        </w:r>
        <w:r>
          <w:rPr>
            <w:szCs w:val="20"/>
          </w:rPr>
          <w:tab/>
        </w:r>
      </w:ins>
      <w:ins w:id="487"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88" w:author="ERCOT" w:date="2022-10-12T16:49:00Z"/>
          <w:szCs w:val="20"/>
        </w:rPr>
      </w:pPr>
      <w:ins w:id="489" w:author="ERCOT" w:date="2022-11-22T09:45:00Z">
        <w:r>
          <w:rPr>
            <w:szCs w:val="20"/>
          </w:rPr>
          <w:lastRenderedPageBreak/>
          <w:t>(d)</w:t>
        </w:r>
        <w:r>
          <w:rPr>
            <w:szCs w:val="20"/>
          </w:rPr>
          <w:tab/>
        </w:r>
      </w:ins>
      <w:ins w:id="490" w:author="ERCOT" w:date="2022-10-12T16:49:00Z">
        <w:r w:rsidR="00001367" w:rsidRPr="00670B2A">
          <w:rPr>
            <w:szCs w:val="20"/>
          </w:rPr>
          <w:t xml:space="preserve">Voltage deviations outside of continuous operation zone in Table A </w:t>
        </w:r>
      </w:ins>
      <w:ins w:id="491" w:author="ERCOT" w:date="2022-11-28T11:31:00Z">
        <w:r w:rsidR="001810ED">
          <w:rPr>
            <w:szCs w:val="20"/>
          </w:rPr>
          <w:t xml:space="preserve">in </w:t>
        </w:r>
      </w:ins>
      <w:ins w:id="492" w:author="ERCOT" w:date="2022-10-12T16:49:00Z">
        <w:r w:rsidR="00001367" w:rsidRPr="00670B2A">
          <w:rPr>
            <w:szCs w:val="20"/>
          </w:rPr>
          <w:t xml:space="preserve">paragraph (1) </w:t>
        </w:r>
      </w:ins>
      <w:ins w:id="493" w:author="ERCOT" w:date="2022-11-28T11:32:00Z">
        <w:r w:rsidR="001810ED">
          <w:rPr>
            <w:szCs w:val="20"/>
          </w:rPr>
          <w:t xml:space="preserve">above </w:t>
        </w:r>
      </w:ins>
      <w:ins w:id="494"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495" w:author="ERCOT" w:date="2022-10-12T16:49:00Z"/>
          <w:szCs w:val="20"/>
        </w:rPr>
      </w:pPr>
      <w:ins w:id="496" w:author="ERCOT" w:date="2022-11-22T09:45:00Z">
        <w:r>
          <w:rPr>
            <w:szCs w:val="20"/>
          </w:rPr>
          <w:t>(e)</w:t>
        </w:r>
      </w:ins>
      <w:ins w:id="497" w:author="ERCOT" w:date="2022-11-22T09:46:00Z">
        <w:r>
          <w:rPr>
            <w:szCs w:val="20"/>
          </w:rPr>
          <w:tab/>
        </w:r>
      </w:ins>
      <w:ins w:id="498"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499" w:author="ERCOT" w:date="2022-10-12T16:49:00Z"/>
          <w:szCs w:val="20"/>
        </w:rPr>
      </w:pPr>
      <w:ins w:id="500" w:author="ERCOT" w:date="2022-11-22T09:46:00Z">
        <w:r>
          <w:rPr>
            <w:szCs w:val="20"/>
          </w:rPr>
          <w:t>(f)</w:t>
        </w:r>
        <w:r>
          <w:rPr>
            <w:szCs w:val="20"/>
          </w:rPr>
          <w:tab/>
        </w:r>
      </w:ins>
      <w:ins w:id="501"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502" w:author="ERCOT" w:date="2022-10-12T16:49:00Z"/>
          <w:iCs/>
          <w:szCs w:val="20"/>
        </w:rPr>
      </w:pPr>
      <w:ins w:id="503" w:author="ERCOT" w:date="2022-11-22T09:46:00Z">
        <w:r w:rsidRPr="002722F4">
          <w:rPr>
            <w:iCs/>
            <w:szCs w:val="20"/>
          </w:rPr>
          <w:t>(g)</w:t>
        </w:r>
        <w:r w:rsidRPr="002722F4">
          <w:rPr>
            <w:iCs/>
            <w:szCs w:val="20"/>
          </w:rPr>
          <w:tab/>
        </w:r>
      </w:ins>
      <w:ins w:id="504"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05" w:author="ERCOT" w:date="2022-11-28T11:34:00Z"/>
          <w:iCs/>
          <w:szCs w:val="20"/>
        </w:rPr>
      </w:pPr>
      <w:r>
        <w:rPr>
          <w:iCs/>
          <w:szCs w:val="20"/>
        </w:rPr>
        <w:tab/>
      </w:r>
      <w:ins w:id="506" w:author="ERCOT" w:date="2022-10-12T16:49:00Z">
        <w:r w:rsidR="00001367" w:rsidRPr="002722F4">
          <w:rPr>
            <w:iCs/>
            <w:szCs w:val="20"/>
          </w:rPr>
          <w:t xml:space="preserve">Individual voltage deviations begin when the voltage at the </w:t>
        </w:r>
        <w:del w:id="507"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08" w:author="ERCOT" w:date="2022-11-22T09:51:00Z">
        <w:r w:rsidR="00670B2A" w:rsidRPr="002722F4">
          <w:rPr>
            <w:iCs/>
            <w:szCs w:val="20"/>
          </w:rPr>
          <w:t xml:space="preserve"> </w:t>
        </w:r>
      </w:ins>
      <w:ins w:id="509"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10" w:author="ERCOT" w:date="2022-10-12T17:48:00Z"/>
          <w:iCs/>
          <w:szCs w:val="20"/>
        </w:rPr>
      </w:pPr>
      <w:bookmarkStart w:id="511" w:name="_Hlk116488730"/>
      <w:ins w:id="512"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13" w:author="ERCOT" w:date="2022-11-22T11:11:00Z">
        <w:r w:rsidR="00262DB2" w:rsidRPr="008037BF">
          <w:rPr>
            <w:iCs/>
            <w:szCs w:val="20"/>
          </w:rPr>
          <w:t>,</w:t>
        </w:r>
      </w:ins>
      <w:ins w:id="514" w:author="ERCOT" w:date="2022-10-12T17:48:00Z">
        <w:r w:rsidRPr="008037BF">
          <w:rPr>
            <w:iCs/>
            <w:szCs w:val="20"/>
          </w:rPr>
          <w:t xml:space="preserve"> must comply with the voltage ride-through requirements in</w:t>
        </w:r>
      </w:ins>
      <w:r w:rsidR="001A2585">
        <w:rPr>
          <w:iCs/>
          <w:szCs w:val="20"/>
        </w:rPr>
        <w:t xml:space="preserve"> </w:t>
      </w:r>
      <w:ins w:id="515" w:author="ERCOT [2]" w:date="2023-01-11T11:27:00Z">
        <w:r w:rsidR="001A2585">
          <w:rPr>
            <w:iCs/>
            <w:szCs w:val="20"/>
          </w:rPr>
          <w:t>effect immediately prior to the effective date</w:t>
        </w:r>
      </w:ins>
      <w:ins w:id="516" w:author="ERCOT [2]" w:date="2023-01-11T11:28:00Z">
        <w:r w:rsidR="001A2585">
          <w:rPr>
            <w:iCs/>
            <w:szCs w:val="20"/>
          </w:rPr>
          <w:t xml:space="preserve"> of this paragraph </w:t>
        </w:r>
      </w:ins>
      <w:ins w:id="517" w:author="ERCOT" w:date="2022-10-12T17:48:00Z">
        <w:r w:rsidRPr="008037BF">
          <w:rPr>
            <w:iCs/>
            <w:szCs w:val="20"/>
          </w:rPr>
          <w:t xml:space="preserve">until December 31, 2023, at which time the IBR must comply with </w:t>
        </w:r>
      </w:ins>
      <w:ins w:id="518" w:author="ERCOT" w:date="2022-11-11T17:33:00Z">
        <w:r w:rsidR="00F13BA2" w:rsidRPr="008037BF">
          <w:rPr>
            <w:iCs/>
            <w:szCs w:val="20"/>
          </w:rPr>
          <w:t xml:space="preserve">all parts of </w:t>
        </w:r>
      </w:ins>
      <w:ins w:id="519" w:author="ERCOT" w:date="2022-10-12T17:48:00Z">
        <w:r w:rsidRPr="008037BF">
          <w:rPr>
            <w:iCs/>
            <w:szCs w:val="20"/>
          </w:rPr>
          <w:t xml:space="preserve">this </w:t>
        </w:r>
      </w:ins>
      <w:ins w:id="520" w:author="ERCOT" w:date="2022-11-22T10:36:00Z">
        <w:r w:rsidR="007E6A44" w:rsidRPr="008037BF">
          <w:rPr>
            <w:iCs/>
            <w:szCs w:val="20"/>
          </w:rPr>
          <w:t>S</w:t>
        </w:r>
      </w:ins>
      <w:ins w:id="521" w:author="ERCOT" w:date="2022-10-12T17:48:00Z">
        <w:r w:rsidRPr="008037BF">
          <w:rPr>
            <w:iCs/>
            <w:szCs w:val="20"/>
          </w:rPr>
          <w:t>ection</w:t>
        </w:r>
      </w:ins>
      <w:ins w:id="522" w:author="ERCOT" w:date="2022-11-11T17:33:00Z">
        <w:r w:rsidR="00F13BA2" w:rsidRPr="008037BF">
          <w:rPr>
            <w:iCs/>
            <w:szCs w:val="20"/>
          </w:rPr>
          <w:t xml:space="preserve"> except </w:t>
        </w:r>
      </w:ins>
      <w:ins w:id="523" w:author="ERCOT" w:date="2022-11-11T17:36:00Z">
        <w:r w:rsidR="00A45B69" w:rsidRPr="008037BF">
          <w:rPr>
            <w:iCs/>
            <w:szCs w:val="20"/>
          </w:rPr>
          <w:t xml:space="preserve">the instantaneous phase voltage conditions in Table B </w:t>
        </w:r>
      </w:ins>
      <w:ins w:id="524" w:author="ERCOT" w:date="2022-11-22T09:52:00Z">
        <w:r w:rsidR="00670B2A" w:rsidRPr="008037BF">
          <w:rPr>
            <w:iCs/>
            <w:szCs w:val="20"/>
          </w:rPr>
          <w:t>in</w:t>
        </w:r>
      </w:ins>
      <w:ins w:id="525" w:author="ERCOT" w:date="2022-11-11T17:33:00Z">
        <w:r w:rsidR="00F13BA2" w:rsidRPr="008037BF">
          <w:rPr>
            <w:iCs/>
            <w:szCs w:val="20"/>
          </w:rPr>
          <w:t xml:space="preserve"> </w:t>
        </w:r>
      </w:ins>
      <w:ins w:id="526" w:author="ERCOT [2]" w:date="2023-01-11T14:31:00Z">
        <w:r w:rsidR="00F94D9D">
          <w:rPr>
            <w:iCs/>
            <w:szCs w:val="20"/>
          </w:rPr>
          <w:t xml:space="preserve">paragraph (1) </w:t>
        </w:r>
      </w:ins>
      <w:ins w:id="527" w:author="ERCOT" w:date="2022-11-11T17:36:00Z">
        <w:r w:rsidR="00A45B69" w:rsidRPr="008037BF">
          <w:rPr>
            <w:iCs/>
            <w:szCs w:val="20"/>
          </w:rPr>
          <w:t>above</w:t>
        </w:r>
      </w:ins>
      <w:ins w:id="528" w:author="ERCOT" w:date="2022-10-12T17:48:00Z">
        <w:r w:rsidRPr="008037BF">
          <w:rPr>
            <w:iCs/>
            <w:szCs w:val="20"/>
          </w:rPr>
          <w:t>.</w:t>
        </w:r>
      </w:ins>
      <w:ins w:id="529" w:author="ERCOT" w:date="2022-11-11T17:33:00Z">
        <w:r w:rsidR="00F13BA2" w:rsidRPr="008037BF">
          <w:rPr>
            <w:iCs/>
            <w:szCs w:val="20"/>
          </w:rPr>
          <w:t xml:space="preserve"> </w:t>
        </w:r>
      </w:ins>
      <w:ins w:id="530" w:author="ERCOT" w:date="2022-11-22T09:52:00Z">
        <w:r w:rsidR="00670B2A" w:rsidRPr="008037BF">
          <w:rPr>
            <w:iCs/>
            <w:szCs w:val="20"/>
          </w:rPr>
          <w:t xml:space="preserve"> </w:t>
        </w:r>
      </w:ins>
      <w:ins w:id="531" w:author="ERCOT" w:date="2022-11-11T17:34:00Z">
        <w:r w:rsidR="00F13BA2" w:rsidRPr="008037BF">
          <w:rPr>
            <w:iCs/>
            <w:szCs w:val="20"/>
          </w:rPr>
          <w:t xml:space="preserve">IBRs with </w:t>
        </w:r>
      </w:ins>
      <w:ins w:id="532" w:author="ERCOT" w:date="2022-11-22T16:54:00Z">
        <w:r w:rsidR="00492BA4">
          <w:rPr>
            <w:iCs/>
            <w:szCs w:val="20"/>
          </w:rPr>
          <w:t>an SGIA executed on or</w:t>
        </w:r>
      </w:ins>
      <w:ins w:id="533" w:author="ERCOT" w:date="2022-11-11T17:34:00Z">
        <w:r w:rsidR="00F13BA2" w:rsidRPr="00D41554">
          <w:rPr>
            <w:iCs/>
            <w:szCs w:val="20"/>
          </w:rPr>
          <w:t xml:space="preserve"> after </w:t>
        </w:r>
      </w:ins>
      <w:ins w:id="534" w:author="ERCOT" w:date="2022-11-11T17:33:00Z">
        <w:r w:rsidR="00F13BA2" w:rsidRPr="00D41554">
          <w:rPr>
            <w:iCs/>
            <w:szCs w:val="20"/>
          </w:rPr>
          <w:t>January 1, 2023</w:t>
        </w:r>
      </w:ins>
      <w:ins w:id="535" w:author="ERCOT" w:date="2022-11-11T17:34:00Z">
        <w:r w:rsidR="00F13BA2" w:rsidRPr="00D41554">
          <w:rPr>
            <w:iCs/>
            <w:szCs w:val="20"/>
          </w:rPr>
          <w:t xml:space="preserve"> must comply with all</w:t>
        </w:r>
      </w:ins>
      <w:ins w:id="536" w:author="ERCOT" w:date="2022-11-11T17:35:00Z">
        <w:r w:rsidR="00A45B69" w:rsidRPr="00D41554">
          <w:rPr>
            <w:iCs/>
            <w:szCs w:val="20"/>
          </w:rPr>
          <w:t xml:space="preserve"> parts of this </w:t>
        </w:r>
      </w:ins>
      <w:ins w:id="537" w:author="ERCOT" w:date="2022-11-22T09:55:00Z">
        <w:r w:rsidR="00670B2A" w:rsidRPr="00D41554">
          <w:rPr>
            <w:iCs/>
            <w:szCs w:val="20"/>
          </w:rPr>
          <w:t>S</w:t>
        </w:r>
      </w:ins>
      <w:ins w:id="538" w:author="ERCOT" w:date="2022-11-11T17:35:00Z">
        <w:r w:rsidR="00A45B69" w:rsidRPr="00D41554">
          <w:rPr>
            <w:iCs/>
            <w:szCs w:val="20"/>
          </w:rPr>
          <w:t xml:space="preserve">ection. </w:t>
        </w:r>
      </w:ins>
      <w:ins w:id="539" w:author="ERCOT" w:date="2022-11-11T17:34:00Z">
        <w:r w:rsidR="00F13BA2" w:rsidRPr="00D41554">
          <w:rPr>
            <w:iCs/>
            <w:szCs w:val="20"/>
          </w:rPr>
          <w:t xml:space="preserve"> </w:t>
        </w:r>
      </w:ins>
      <w:ins w:id="540" w:author="ERCOT" w:date="2022-11-11T17:33:00Z">
        <w:r w:rsidR="00F13BA2" w:rsidRPr="00D41554">
          <w:rPr>
            <w:iCs/>
            <w:szCs w:val="20"/>
          </w:rPr>
          <w:t xml:space="preserve"> </w:t>
        </w:r>
      </w:ins>
      <w:ins w:id="541" w:author="ERCOT" w:date="2022-10-12T17:48:00Z">
        <w:r w:rsidRPr="00D41554">
          <w:rPr>
            <w:iCs/>
            <w:szCs w:val="20"/>
          </w:rPr>
          <w:t xml:space="preserve"> </w:t>
        </w:r>
      </w:ins>
    </w:p>
    <w:p w14:paraId="5C6450BC" w14:textId="47C69701" w:rsidR="00DC6AAD" w:rsidRPr="001A2585" w:rsidRDefault="00B00BE6" w:rsidP="008037BF">
      <w:pPr>
        <w:spacing w:after="240"/>
        <w:ind w:left="720"/>
        <w:rPr>
          <w:ins w:id="542" w:author="ERCOT" w:date="2022-10-12T17:48:00Z"/>
          <w:iCs/>
          <w:szCs w:val="20"/>
        </w:rPr>
      </w:pPr>
      <w:ins w:id="543" w:author="ERCOT" w:date="2022-10-12T17:48:00Z">
        <w:r w:rsidRPr="008037BF">
          <w:rPr>
            <w:iCs/>
            <w:szCs w:val="20"/>
          </w:rPr>
          <w:t>The Resource Entity or Interconnecting Entity for an IBR that cannot comply with the</w:t>
        </w:r>
      </w:ins>
      <w:ins w:id="544" w:author="ERCOT" w:date="2022-11-22T14:52:00Z">
        <w:r w:rsidR="002722F4">
          <w:rPr>
            <w:iCs/>
            <w:szCs w:val="20"/>
          </w:rPr>
          <w:t xml:space="preserve"> </w:t>
        </w:r>
      </w:ins>
      <w:ins w:id="545" w:author="ERCOT" w:date="2022-10-12T17:48:00Z">
        <w:del w:id="546" w:author="ERCOT" w:date="2022-11-22T14:52:00Z">
          <w:r w:rsidRPr="002722F4" w:rsidDel="002722F4">
            <w:rPr>
              <w:iCs/>
              <w:szCs w:val="20"/>
              <w:rPrChange w:id="547" w:author="ERCOT" w:date="2022-11-22T14:51:00Z">
                <w:rPr>
                  <w:color w:val="000000" w:themeColor="text1"/>
                </w:rPr>
              </w:rPrChange>
            </w:rPr>
            <w:delText xml:space="preserve"> </w:delText>
          </w:r>
        </w:del>
        <w:r w:rsidRPr="002722F4">
          <w:rPr>
            <w:iCs/>
            <w:szCs w:val="20"/>
            <w:rPrChange w:id="548" w:author="ERCOT" w:date="2022-11-22T14:51:00Z">
              <w:rPr>
                <w:color w:val="000000" w:themeColor="text1"/>
              </w:rPr>
            </w:rPrChange>
          </w:rPr>
          <w:t xml:space="preserve">requirements of this </w:t>
        </w:r>
      </w:ins>
      <w:ins w:id="549" w:author="ERCOT" w:date="2022-11-22T09:52:00Z">
        <w:r w:rsidR="00670B2A" w:rsidRPr="002722F4">
          <w:rPr>
            <w:iCs/>
            <w:szCs w:val="20"/>
            <w:rPrChange w:id="550" w:author="ERCOT" w:date="2022-11-22T14:51:00Z">
              <w:rPr>
                <w:color w:val="000000" w:themeColor="text1"/>
              </w:rPr>
            </w:rPrChange>
          </w:rPr>
          <w:t>S</w:t>
        </w:r>
      </w:ins>
      <w:ins w:id="551" w:author="ERCOT" w:date="2022-10-12T17:48:00Z">
        <w:r w:rsidRPr="002722F4">
          <w:rPr>
            <w:iCs/>
            <w:szCs w:val="20"/>
            <w:rPrChange w:id="552" w:author="ERCOT" w:date="2022-11-22T14:51:00Z">
              <w:rPr>
                <w:color w:val="000000" w:themeColor="text1"/>
              </w:rPr>
            </w:rPrChange>
          </w:rPr>
          <w:t xml:space="preserve">ection </w:t>
        </w:r>
      </w:ins>
      <w:ins w:id="553" w:author="ERCOT [2]" w:date="2023-01-11T11:29:00Z">
        <w:r w:rsidR="001A2585">
          <w:rPr>
            <w:iCs/>
            <w:szCs w:val="20"/>
          </w:rPr>
          <w:t xml:space="preserve">by December 31, 2023 </w:t>
        </w:r>
      </w:ins>
      <w:ins w:id="554" w:author="ERCOT" w:date="2022-10-12T17:48:00Z">
        <w:r w:rsidRPr="001A2585">
          <w:rPr>
            <w:iCs/>
            <w:szCs w:val="20"/>
          </w:rPr>
          <w:t xml:space="preserve">shall, by June 1, 2023, provide to ERCOT a schedule for modifying the IBR to comply with this </w:t>
        </w:r>
      </w:ins>
      <w:ins w:id="555" w:author="ERCOT" w:date="2022-11-22T09:53:00Z">
        <w:r w:rsidR="00670B2A" w:rsidRPr="001A2585">
          <w:rPr>
            <w:iCs/>
            <w:szCs w:val="20"/>
          </w:rPr>
          <w:t>S</w:t>
        </w:r>
      </w:ins>
      <w:ins w:id="556" w:author="ERCOT" w:date="2022-10-12T17:48:00Z">
        <w:r w:rsidRPr="001A2585">
          <w:rPr>
            <w:iCs/>
            <w:szCs w:val="20"/>
          </w:rPr>
          <w:t xml:space="preserve">ection’s requirements or a written explanation </w:t>
        </w:r>
      </w:ins>
      <w:ins w:id="557" w:author="ERCOT [2]" w:date="2023-01-11T11:30:00Z">
        <w:r w:rsidR="001A2585">
          <w:rPr>
            <w:iCs/>
            <w:szCs w:val="20"/>
          </w:rPr>
          <w:t xml:space="preserve">of the IBR’s inability to comply with the requirements, </w:t>
        </w:r>
      </w:ins>
      <w:ins w:id="558"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59" w:author="ERCOT" w:date="2022-10-12T17:48:00Z"/>
          <w:szCs w:val="20"/>
        </w:rPr>
      </w:pPr>
      <w:ins w:id="560" w:author="ERCOT" w:date="2022-11-22T09:58:00Z">
        <w:r>
          <w:rPr>
            <w:szCs w:val="20"/>
          </w:rPr>
          <w:t>(a)</w:t>
        </w:r>
        <w:r>
          <w:rPr>
            <w:szCs w:val="20"/>
          </w:rPr>
          <w:tab/>
        </w:r>
      </w:ins>
      <w:ins w:id="561" w:author="ERCOT" w:date="2022-10-12T17:48:00Z">
        <w:r w:rsidR="00B00BE6" w:rsidRPr="008037BF">
          <w:rPr>
            <w:szCs w:val="20"/>
          </w:rPr>
          <w:t xml:space="preserve">The IBR’s voltage ride-through capability as of January 1, 2023 in a format similar to the tables in paragraph (1) above; </w:t>
        </w:r>
      </w:ins>
    </w:p>
    <w:p w14:paraId="2DB17CE0" w14:textId="2C8C38A8" w:rsidR="00B00BE6" w:rsidRPr="008037BF" w:rsidRDefault="00DC6AAD" w:rsidP="008037BF">
      <w:pPr>
        <w:spacing w:after="240"/>
        <w:ind w:left="1440" w:hanging="720"/>
        <w:rPr>
          <w:ins w:id="562" w:author="ERCOT" w:date="2022-10-12T17:48:00Z"/>
          <w:szCs w:val="20"/>
        </w:rPr>
      </w:pPr>
      <w:ins w:id="563" w:author="ERCOT" w:date="2022-11-22T09:58:00Z">
        <w:r>
          <w:rPr>
            <w:szCs w:val="20"/>
          </w:rPr>
          <w:t>(b)</w:t>
        </w:r>
        <w:r>
          <w:rPr>
            <w:szCs w:val="20"/>
          </w:rPr>
          <w:tab/>
        </w:r>
      </w:ins>
      <w:ins w:id="564" w:author="ERCOT" w:date="2022-10-12T17:48:00Z">
        <w:r w:rsidR="00B00BE6" w:rsidRPr="008037BF">
          <w:rPr>
            <w:szCs w:val="20"/>
          </w:rPr>
          <w:t xml:space="preserve">The IBR’s maximum voltage ride-through capability and any associated settings to attempt to meet this </w:t>
        </w:r>
      </w:ins>
      <w:ins w:id="565" w:author="ERCOT" w:date="2022-11-22T10:37:00Z">
        <w:r w:rsidR="007E6A44">
          <w:rPr>
            <w:szCs w:val="20"/>
          </w:rPr>
          <w:t>S</w:t>
        </w:r>
      </w:ins>
      <w:ins w:id="566"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67" w:author="ERCOT" w:date="2022-10-12T17:48:00Z"/>
          <w:szCs w:val="20"/>
        </w:rPr>
      </w:pPr>
      <w:ins w:id="568" w:author="ERCOT" w:date="2022-11-22T09:58:00Z">
        <w:r>
          <w:rPr>
            <w:szCs w:val="20"/>
          </w:rPr>
          <w:t>(c)</w:t>
        </w:r>
        <w:r>
          <w:rPr>
            <w:szCs w:val="20"/>
          </w:rPr>
          <w:tab/>
        </w:r>
      </w:ins>
      <w:ins w:id="569" w:author="ERCOT" w:date="2022-10-12T17:48:00Z">
        <w:r w:rsidR="00B00BE6" w:rsidRPr="008037BF">
          <w:rPr>
            <w:szCs w:val="20"/>
          </w:rPr>
          <w:t xml:space="preserve">Any limitations on the IBR’s voltage ride-through capability making it technically infeasible to meet this </w:t>
        </w:r>
      </w:ins>
      <w:ins w:id="570" w:author="ERCOT" w:date="2022-11-22T10:37:00Z">
        <w:r w:rsidR="007E6A44">
          <w:rPr>
            <w:szCs w:val="20"/>
          </w:rPr>
          <w:t>S</w:t>
        </w:r>
      </w:ins>
      <w:ins w:id="571" w:author="ERCOT" w:date="2022-10-12T17:48:00Z">
        <w:r w:rsidR="00B00BE6" w:rsidRPr="008037BF">
          <w:rPr>
            <w:szCs w:val="20"/>
          </w:rPr>
          <w:t>ection’s requirements.</w:t>
        </w:r>
      </w:ins>
    </w:p>
    <w:p w14:paraId="00BECE57" w14:textId="5A8B3CD8" w:rsidR="001A2585" w:rsidRDefault="001A2585" w:rsidP="00B00BE6">
      <w:pPr>
        <w:spacing w:after="120"/>
        <w:ind w:left="720"/>
        <w:rPr>
          <w:ins w:id="572" w:author="ERCOT [2]" w:date="2023-01-11T11:32:00Z"/>
          <w:color w:val="000000" w:themeColor="text1"/>
        </w:rPr>
      </w:pPr>
      <w:ins w:id="573"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r>
          <w:rPr>
            <w:color w:val="000000" w:themeColor="text1"/>
          </w:rPr>
          <w:t xml:space="preserve"> 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w:t>
        </w:r>
        <w:r w:rsidRPr="00502667">
          <w:rPr>
            <w:color w:val="000000" w:themeColor="text1"/>
          </w:rPr>
          <w:lastRenderedPageBreak/>
          <w:t xml:space="preserve">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11"/>
    <w:p w14:paraId="268C5622" w14:textId="25CD1B7C" w:rsidR="00B00BE6" w:rsidRPr="00797181" w:rsidRDefault="00B00BE6" w:rsidP="00B00BE6">
      <w:pPr>
        <w:spacing w:after="240"/>
        <w:ind w:left="720" w:hanging="720"/>
        <w:rPr>
          <w:ins w:id="574" w:author="ERCOT" w:date="2022-10-12T17:49:00Z"/>
          <w:iCs/>
          <w:szCs w:val="20"/>
        </w:rPr>
      </w:pPr>
      <w:ins w:id="575"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76" w:author="ERCOT" w:date="2022-11-22T10:03:00Z">
        <w:r w:rsidR="00DC6AAD">
          <w:rPr>
            <w:iCs/>
            <w:szCs w:val="20"/>
          </w:rPr>
          <w:t>S</w:t>
        </w:r>
      </w:ins>
      <w:ins w:id="577"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578" w:author="Oncor 030723" w:date="2023-03-07T11:32:00Z">
          <w:r w:rsidRPr="00797181" w:rsidDel="00A96541">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579" w:author="Oncor 030723" w:date="2023-03-07T11:33:00Z">
        <w:r w:rsidR="00A96541">
          <w:rPr>
            <w:iCs/>
            <w:szCs w:val="20"/>
          </w:rPr>
          <w:t xml:space="preserve">The interconnecting TSP and any additional impacted TSPs shall provide available information to ERCOT to assist with ERCOT’s event analysis.  </w:t>
        </w:r>
      </w:ins>
      <w:ins w:id="580" w:author="ERCOT" w:date="2022-10-12T17:49:00Z">
        <w:r w:rsidRPr="00953680">
          <w:rPr>
            <w:iCs/>
            <w:szCs w:val="20"/>
          </w:rPr>
          <w:t xml:space="preserve">The Resource Entity </w:t>
        </w:r>
        <w:r>
          <w:rPr>
            <w:iCs/>
            <w:szCs w:val="20"/>
          </w:rPr>
          <w:t>for each IBR not meeting the voltage ride-through requirements shall install</w:t>
        </w:r>
      </w:ins>
      <w:ins w:id="581" w:author="ERCOT" w:date="2022-11-22T10:09:00Z">
        <w:r w:rsidR="003749C5">
          <w:rPr>
            <w:iCs/>
            <w:szCs w:val="20"/>
          </w:rPr>
          <w:t>,</w:t>
        </w:r>
      </w:ins>
      <w:ins w:id="582" w:author="ERCOT" w:date="2022-10-12T17:49:00Z">
        <w:r>
          <w:rPr>
            <w:iCs/>
            <w:szCs w:val="20"/>
          </w:rPr>
          <w:t xml:space="preserve"> </w:t>
        </w:r>
      </w:ins>
      <w:ins w:id="583" w:author="ERCOT" w:date="2022-11-22T10:06:00Z">
        <w:r w:rsidR="00DC6AAD">
          <w:rPr>
            <w:iCs/>
            <w:szCs w:val="20"/>
          </w:rPr>
          <w:t>if not already installed</w:t>
        </w:r>
      </w:ins>
      <w:ins w:id="584" w:author="ERCOT" w:date="2022-11-22T10:09:00Z">
        <w:r w:rsidR="003749C5">
          <w:rPr>
            <w:iCs/>
            <w:szCs w:val="20"/>
          </w:rPr>
          <w:t>,</w:t>
        </w:r>
      </w:ins>
      <w:ins w:id="585" w:author="ERCOT" w:date="2022-11-22T10:06:00Z">
        <w:r w:rsidR="00DC6AAD">
          <w:rPr>
            <w:iCs/>
            <w:szCs w:val="20"/>
          </w:rPr>
          <w:t xml:space="preserve"> </w:t>
        </w:r>
      </w:ins>
      <w:ins w:id="586" w:author="ERCOT [2]" w:date="2023-01-11T14:33:00Z">
        <w:r w:rsidR="00F94D9D">
          <w:rPr>
            <w:iCs/>
            <w:szCs w:val="20"/>
          </w:rPr>
          <w:t>p</w:t>
        </w:r>
      </w:ins>
      <w:ins w:id="587" w:author="ERCOT" w:date="2022-10-12T17:49:00Z">
        <w:r>
          <w:rPr>
            <w:iCs/>
            <w:szCs w:val="20"/>
          </w:rPr>
          <w:t xml:space="preserve">hasor </w:t>
        </w:r>
      </w:ins>
      <w:ins w:id="588" w:author="ERCOT [2]" w:date="2023-01-11T14:33:00Z">
        <w:r w:rsidR="00F94D9D">
          <w:rPr>
            <w:iCs/>
            <w:szCs w:val="20"/>
          </w:rPr>
          <w:t>m</w:t>
        </w:r>
      </w:ins>
      <w:ins w:id="589" w:author="ERCOT" w:date="2022-10-12T17:49:00Z">
        <w:r>
          <w:rPr>
            <w:iCs/>
            <w:szCs w:val="20"/>
          </w:rPr>
          <w:t xml:space="preserve">easurement </w:t>
        </w:r>
      </w:ins>
      <w:ins w:id="590" w:author="ERCOT [2]" w:date="2023-01-11T14:33:00Z">
        <w:r w:rsidR="00F94D9D">
          <w:rPr>
            <w:iCs/>
            <w:szCs w:val="20"/>
          </w:rPr>
          <w:t>u</w:t>
        </w:r>
      </w:ins>
      <w:ins w:id="591" w:author="ERCOT" w:date="2022-10-12T17:49:00Z">
        <w:r>
          <w:rPr>
            <w:iCs/>
            <w:szCs w:val="20"/>
          </w:rPr>
          <w:t xml:space="preserve">nits or </w:t>
        </w:r>
      </w:ins>
      <w:ins w:id="592" w:author="ERCOT [2]" w:date="2023-01-11T14:33:00Z">
        <w:r w:rsidR="00F94D9D">
          <w:rPr>
            <w:iCs/>
            <w:szCs w:val="20"/>
          </w:rPr>
          <w:t>d</w:t>
        </w:r>
      </w:ins>
      <w:ins w:id="593" w:author="ERCOT" w:date="2022-10-12T17:49:00Z">
        <w:r>
          <w:rPr>
            <w:iCs/>
            <w:szCs w:val="20"/>
          </w:rPr>
          <w:t xml:space="preserve">igital </w:t>
        </w:r>
      </w:ins>
      <w:ins w:id="594" w:author="ERCOT [2]" w:date="2023-01-11T14:33:00Z">
        <w:r w:rsidR="00F94D9D">
          <w:rPr>
            <w:iCs/>
            <w:szCs w:val="20"/>
          </w:rPr>
          <w:t>f</w:t>
        </w:r>
      </w:ins>
      <w:ins w:id="595" w:author="ERCOT" w:date="2022-10-12T17:49:00Z">
        <w:r>
          <w:rPr>
            <w:iCs/>
            <w:szCs w:val="20"/>
          </w:rPr>
          <w:t xml:space="preserve">ault </w:t>
        </w:r>
      </w:ins>
      <w:ins w:id="596" w:author="ERCOT [2]" w:date="2023-01-11T14:33:00Z">
        <w:r w:rsidR="00F94D9D">
          <w:rPr>
            <w:iCs/>
            <w:szCs w:val="20"/>
          </w:rPr>
          <w:t>r</w:t>
        </w:r>
      </w:ins>
      <w:ins w:id="597" w:author="ERCOT" w:date="2022-10-12T17:49:00Z">
        <w:r>
          <w:rPr>
            <w:iCs/>
            <w:szCs w:val="20"/>
          </w:rPr>
          <w:t>ecorders at locations identified by ERCOT.</w:t>
        </w:r>
      </w:ins>
    </w:p>
    <w:p w14:paraId="33FA1190" w14:textId="2486F79C" w:rsidR="003044CA" w:rsidRDefault="003044CA" w:rsidP="003044CA">
      <w:pPr>
        <w:spacing w:after="240"/>
        <w:ind w:left="720" w:hanging="720"/>
        <w:rPr>
          <w:ins w:id="598" w:author="ERCOT" w:date="2022-10-12T17:58:00Z"/>
          <w:iCs/>
          <w:szCs w:val="20"/>
        </w:rPr>
      </w:pPr>
      <w:bookmarkStart w:id="599" w:name="_Hlk116489930"/>
      <w:ins w:id="600" w:author="ERCOT" w:date="2022-10-12T17:58:00Z">
        <w:r>
          <w:rPr>
            <w:iCs/>
            <w:szCs w:val="20"/>
          </w:rPr>
          <w:t>(10)</w:t>
        </w:r>
        <w:r>
          <w:rPr>
            <w:iCs/>
            <w:szCs w:val="20"/>
          </w:rPr>
          <w:tab/>
          <w:t xml:space="preserve">Any IBR that cannot comply with the voltage ride-through requirements after </w:t>
        </w:r>
        <w:r w:rsidRPr="00CA2F45">
          <w:rPr>
            <w:szCs w:val="20"/>
          </w:rPr>
          <w:t>December 31, 20</w:t>
        </w:r>
        <w:r>
          <w:rPr>
            <w:szCs w:val="20"/>
          </w:rPr>
          <w:t>24</w:t>
        </w:r>
      </w:ins>
      <w:ins w:id="601" w:author="ERCOT" w:date="2022-11-22T11:12:00Z">
        <w:r w:rsidR="00262DB2">
          <w:rPr>
            <w:szCs w:val="20"/>
          </w:rPr>
          <w:t>,</w:t>
        </w:r>
      </w:ins>
      <w:ins w:id="602" w:author="ERCOT" w:date="2022-10-12T17:58:00Z">
        <w:r>
          <w:rPr>
            <w:szCs w:val="20"/>
          </w:rPr>
          <w:t xml:space="preserve"> </w:t>
        </w:r>
        <w:r>
          <w:rPr>
            <w:iCs/>
            <w:szCs w:val="20"/>
          </w:rPr>
          <w:t>shall not be permitted to operate on the ERCOT System unless ERCOT issues the IBR a Reliability Unit Commitment</w:t>
        </w:r>
      </w:ins>
      <w:ins w:id="603" w:author="ERCOT" w:date="2022-11-22T10:09:00Z">
        <w:r w:rsidR="003749C5">
          <w:rPr>
            <w:iCs/>
            <w:szCs w:val="20"/>
          </w:rPr>
          <w:t xml:space="preserve"> (R</w:t>
        </w:r>
      </w:ins>
      <w:ins w:id="604" w:author="ERCOT" w:date="2022-11-22T10:10:00Z">
        <w:r w:rsidR="003749C5">
          <w:rPr>
            <w:iCs/>
            <w:szCs w:val="20"/>
          </w:rPr>
          <w:t>UC)</w:t>
        </w:r>
      </w:ins>
      <w:ins w:id="605" w:author="ERCOT" w:date="2022-10-12T17:58:00Z">
        <w:r>
          <w:rPr>
            <w:iCs/>
            <w:szCs w:val="20"/>
          </w:rPr>
          <w:t xml:space="preserve"> or Verbal Dispatch Instruction</w:t>
        </w:r>
      </w:ins>
      <w:ins w:id="606" w:author="ERCOT" w:date="2022-11-22T10:10:00Z">
        <w:r w:rsidR="003749C5">
          <w:rPr>
            <w:iCs/>
            <w:szCs w:val="20"/>
          </w:rPr>
          <w:t xml:space="preserve"> (VDI)</w:t>
        </w:r>
      </w:ins>
      <w:ins w:id="607" w:author="ERCOT" w:date="2022-10-12T17:58:00Z">
        <w:r>
          <w:rPr>
            <w:iCs/>
            <w:szCs w:val="20"/>
          </w:rPr>
          <w:t xml:space="preserve">. </w:t>
        </w:r>
      </w:ins>
      <w:ins w:id="608" w:author="ERCOT" w:date="2022-11-22T10:10:00Z">
        <w:r w:rsidR="003749C5">
          <w:rPr>
            <w:iCs/>
            <w:szCs w:val="20"/>
          </w:rPr>
          <w:t xml:space="preserve"> </w:t>
        </w:r>
      </w:ins>
      <w:ins w:id="609" w:author="ERCOT" w:date="2022-11-28T11:43:00Z">
        <w:r w:rsidR="00A34FF2">
          <w:rPr>
            <w:iCs/>
            <w:szCs w:val="20"/>
          </w:rPr>
          <w:t>Each QSE</w:t>
        </w:r>
      </w:ins>
      <w:ins w:id="610" w:author="ERCOT" w:date="2022-10-12T17:58:00Z">
        <w:r>
          <w:rPr>
            <w:iCs/>
            <w:szCs w:val="20"/>
          </w:rPr>
          <w:t xml:space="preserve"> shall</w:t>
        </w:r>
      </w:ins>
      <w:ins w:id="611" w:author="ERCOT" w:date="2022-11-28T11:43:00Z">
        <w:r w:rsidR="00A34FF2">
          <w:rPr>
            <w:iCs/>
            <w:szCs w:val="20"/>
          </w:rPr>
          <w:t>,</w:t>
        </w:r>
      </w:ins>
      <w:ins w:id="612" w:author="ERCOT" w:date="2022-11-28T11:44:00Z">
        <w:r w:rsidR="00A177FB">
          <w:rPr>
            <w:iCs/>
            <w:szCs w:val="20"/>
          </w:rPr>
          <w:t xml:space="preserve"> for each applicable IBR,</w:t>
        </w:r>
      </w:ins>
      <w:ins w:id="613" w:author="ERCOT" w:date="2022-10-12T17:58:00Z">
        <w:r>
          <w:rPr>
            <w:iCs/>
            <w:szCs w:val="20"/>
          </w:rPr>
          <w:t xml:space="preserve"> reflect </w:t>
        </w:r>
      </w:ins>
      <w:ins w:id="614" w:author="ERCOT" w:date="2022-11-22T10:20:00Z">
        <w:r w:rsidR="002E4040">
          <w:rPr>
            <w:iCs/>
            <w:szCs w:val="20"/>
          </w:rPr>
          <w:t xml:space="preserve">in its Current Operating Plan (COP) and Real-Time telemetry </w:t>
        </w:r>
      </w:ins>
      <w:ins w:id="615" w:author="ERCOT" w:date="2022-10-12T17:58:00Z">
        <w:r>
          <w:rPr>
            <w:iCs/>
            <w:szCs w:val="20"/>
          </w:rPr>
          <w:t xml:space="preserve">a </w:t>
        </w:r>
      </w:ins>
      <w:ins w:id="616" w:author="ERCOT" w:date="2022-11-28T11:44:00Z">
        <w:r w:rsidR="00A177FB">
          <w:rPr>
            <w:iCs/>
            <w:szCs w:val="20"/>
          </w:rPr>
          <w:t>Resource Status</w:t>
        </w:r>
      </w:ins>
      <w:ins w:id="617" w:author="ERCOT" w:date="2022-10-12T17:58:00Z">
        <w:r>
          <w:rPr>
            <w:iCs/>
            <w:szCs w:val="20"/>
          </w:rPr>
          <w:t xml:space="preserve"> of OFF, OUT, or EMR </w:t>
        </w:r>
      </w:ins>
      <w:ins w:id="618" w:author="ERCOT" w:date="2022-11-28T11:45:00Z">
        <w:r w:rsidR="00A177FB">
          <w:rPr>
            <w:iCs/>
            <w:szCs w:val="20"/>
          </w:rPr>
          <w:t xml:space="preserve">in accordance with </w:t>
        </w:r>
      </w:ins>
      <w:ins w:id="619" w:author="ERCOT" w:date="2022-11-22T10:19:00Z">
        <w:r w:rsidR="002E4040">
          <w:rPr>
            <w:iCs/>
            <w:szCs w:val="20"/>
          </w:rPr>
          <w:t>Protocol Section 3.9.1, Current Operating Plan (COP) Criteria</w:t>
        </w:r>
      </w:ins>
      <w:ins w:id="620" w:author="ERCOT" w:date="2022-11-28T11:45:00Z">
        <w:r w:rsidR="00A177FB">
          <w:rPr>
            <w:iCs/>
            <w:szCs w:val="20"/>
          </w:rPr>
          <w:t xml:space="preserve"> and</w:t>
        </w:r>
      </w:ins>
      <w:ins w:id="621" w:author="ERCOT" w:date="2022-11-28T11:46:00Z">
        <w:r w:rsidR="00A177FB">
          <w:rPr>
            <w:iCs/>
            <w:szCs w:val="20"/>
          </w:rPr>
          <w:t xml:space="preserve"> 6.5.5.1 Changes in Resource Status</w:t>
        </w:r>
      </w:ins>
      <w:ins w:id="622" w:author="ERCOT" w:date="2022-11-22T10:19:00Z">
        <w:r w:rsidR="002E4040">
          <w:rPr>
            <w:iCs/>
            <w:szCs w:val="20"/>
          </w:rPr>
          <w:t xml:space="preserve">, </w:t>
        </w:r>
      </w:ins>
      <w:ins w:id="623" w:author="ERCOT" w:date="2022-10-12T17:58:00Z">
        <w:r>
          <w:rPr>
            <w:iCs/>
            <w:szCs w:val="20"/>
          </w:rPr>
          <w:t>as appropriate</w:t>
        </w:r>
      </w:ins>
      <w:ins w:id="624" w:author="ERCOT" w:date="2022-11-22T10:20:00Z">
        <w:r w:rsidR="002E4040">
          <w:rPr>
            <w:iCs/>
            <w:szCs w:val="20"/>
          </w:rPr>
          <w:t>.</w:t>
        </w:r>
      </w:ins>
      <w:ins w:id="625"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626" w:author="ERCOT" w:date="2022-11-22T17:00:00Z">
        <w:r w:rsidR="00492BA4">
          <w:rPr>
            <w:iCs/>
            <w:szCs w:val="20"/>
          </w:rPr>
          <w:t>supporting documentation</w:t>
        </w:r>
      </w:ins>
      <w:ins w:id="627" w:author="ERCOT" w:date="2022-10-12T17:58:00Z">
        <w:r>
          <w:rPr>
            <w:iCs/>
            <w:szCs w:val="20"/>
          </w:rPr>
          <w:t xml:space="preserve"> containing</w:t>
        </w:r>
      </w:ins>
      <w:ins w:id="628" w:author="ERCOT" w:date="2022-11-22T10:22:00Z">
        <w:r w:rsidR="002E4040">
          <w:rPr>
            <w:iCs/>
            <w:szCs w:val="20"/>
          </w:rPr>
          <w:t xml:space="preserve"> the following</w:t>
        </w:r>
      </w:ins>
      <w:ins w:id="629" w:author="ERCOT" w:date="2022-10-12T17:58:00Z">
        <w:r>
          <w:rPr>
            <w:iCs/>
            <w:szCs w:val="20"/>
          </w:rPr>
          <w:t>:</w:t>
        </w:r>
      </w:ins>
    </w:p>
    <w:p w14:paraId="1B8090E4" w14:textId="68D5DF7B" w:rsidR="003044CA" w:rsidRPr="002E4040" w:rsidRDefault="002E4040" w:rsidP="00FE56E0">
      <w:pPr>
        <w:spacing w:after="240"/>
        <w:ind w:left="1440" w:hanging="720"/>
        <w:rPr>
          <w:ins w:id="630" w:author="ERCOT" w:date="2022-10-12T17:58:00Z"/>
          <w:szCs w:val="20"/>
        </w:rPr>
      </w:pPr>
      <w:ins w:id="631" w:author="ERCOT" w:date="2022-11-22T10:23:00Z">
        <w:r>
          <w:rPr>
            <w:szCs w:val="20"/>
          </w:rPr>
          <w:t>(a)</w:t>
        </w:r>
        <w:r>
          <w:rPr>
            <w:szCs w:val="20"/>
          </w:rPr>
          <w:tab/>
        </w:r>
      </w:ins>
      <w:ins w:id="632" w:author="ERCOT" w:date="2022-10-12T17:58:00Z">
        <w:r w:rsidR="003044CA" w:rsidRPr="002E4040">
          <w:rPr>
            <w:szCs w:val="20"/>
          </w:rPr>
          <w:t>The current technical limitations and IBR voltage ride-through capability in a format similar to the tables in paragraph (1) above;</w:t>
        </w:r>
      </w:ins>
    </w:p>
    <w:p w14:paraId="2E432A8F" w14:textId="69020E27" w:rsidR="003044CA" w:rsidRPr="002E4040" w:rsidRDefault="002E4040" w:rsidP="00FE56E0">
      <w:pPr>
        <w:spacing w:after="240"/>
        <w:ind w:left="1440" w:hanging="720"/>
        <w:rPr>
          <w:ins w:id="633" w:author="ERCOT" w:date="2022-10-12T17:58:00Z"/>
          <w:szCs w:val="20"/>
        </w:rPr>
      </w:pPr>
      <w:ins w:id="634" w:author="ERCOT" w:date="2022-11-22T10:23:00Z">
        <w:r>
          <w:rPr>
            <w:szCs w:val="20"/>
          </w:rPr>
          <w:t>(b)</w:t>
        </w:r>
        <w:r>
          <w:rPr>
            <w:szCs w:val="20"/>
          </w:rPr>
          <w:tab/>
        </w:r>
      </w:ins>
      <w:ins w:id="635"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636" w:author="Erin Wasik-Gutierrez" w:date="2023-01-09T18:19:00Z">
        <w:r w:rsidR="00DE7522">
          <w:rPr>
            <w:szCs w:val="20"/>
          </w:rPr>
          <w:t xml:space="preserve"> </w:t>
        </w:r>
      </w:ins>
      <w:ins w:id="637" w:author="ERCOT [2]" w:date="2023-01-11T14:35:00Z">
        <w:r w:rsidR="00F94D9D">
          <w:rPr>
            <w:szCs w:val="20"/>
          </w:rPr>
          <w:t>and</w:t>
        </w:r>
      </w:ins>
    </w:p>
    <w:p w14:paraId="61C47E79" w14:textId="085456DE" w:rsidR="003044CA" w:rsidRPr="002E4040" w:rsidRDefault="002E4040" w:rsidP="00FE56E0">
      <w:pPr>
        <w:spacing w:after="240"/>
        <w:ind w:left="1440" w:hanging="720"/>
        <w:rPr>
          <w:ins w:id="638" w:author="ERCOT" w:date="2022-10-12T17:58:00Z"/>
          <w:szCs w:val="20"/>
        </w:rPr>
      </w:pPr>
      <w:ins w:id="639" w:author="ERCOT" w:date="2022-11-22T10:23:00Z">
        <w:r>
          <w:rPr>
            <w:szCs w:val="20"/>
          </w:rPr>
          <w:t>(c)</w:t>
        </w:r>
        <w:r>
          <w:rPr>
            <w:szCs w:val="20"/>
          </w:rPr>
          <w:tab/>
        </w:r>
      </w:ins>
      <w:ins w:id="640"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41" w:author="ERCOT" w:date="2022-10-12T16:54:00Z"/>
          <w:iCs/>
          <w:szCs w:val="20"/>
        </w:rPr>
      </w:pPr>
      <w:ins w:id="642"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599"/>
      <w:ins w:id="643" w:author="ERCOT" w:date="2022-09-22T11:46:00Z">
        <w:del w:id="644" w:author="ERCOT" w:date="2022-10-12T16:54:00Z">
          <w:r w:rsidR="002F2B77" w:rsidDel="00001367">
            <w:rPr>
              <w:iCs/>
              <w:szCs w:val="20"/>
            </w:rPr>
            <w:delText xml:space="preserve"> </w:delText>
          </w:r>
        </w:del>
      </w:ins>
      <w:del w:id="645"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6BEBC288" w:rsidR="00797181" w:rsidRPr="00797181" w:rsidDel="00001367" w:rsidRDefault="00797181" w:rsidP="007B0615">
      <w:pPr>
        <w:spacing w:after="240"/>
        <w:ind w:left="720"/>
        <w:rPr>
          <w:del w:id="646" w:author="ERCOT" w:date="2022-10-12T16:54:00Z"/>
        </w:rPr>
      </w:pPr>
      <w:del w:id="647"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w:delText>
        </w:r>
        <w:r w:rsidRPr="00797181" w:rsidDel="00001367">
          <w:lastRenderedPageBreak/>
          <w:delText xml:space="preserve">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844E92F" w14:textId="54209AB5" w:rsidR="00797181" w:rsidRPr="00797181" w:rsidDel="00001367" w:rsidRDefault="00797181" w:rsidP="007B0615">
      <w:pPr>
        <w:spacing w:after="240"/>
        <w:ind w:left="720"/>
        <w:rPr>
          <w:del w:id="648" w:author="ERCOT" w:date="2022-10-12T16:54:00Z"/>
          <w:szCs w:val="20"/>
        </w:rPr>
      </w:pPr>
      <w:del w:id="649"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6B2B12E" w14:textId="27EA4E5C" w:rsidR="00797181" w:rsidRPr="00797181" w:rsidDel="00001367" w:rsidRDefault="00797181" w:rsidP="007B0615">
      <w:pPr>
        <w:spacing w:after="240"/>
        <w:ind w:left="720"/>
        <w:rPr>
          <w:del w:id="650" w:author="ERCOT" w:date="2022-10-12T16:54:00Z"/>
          <w:szCs w:val="20"/>
        </w:rPr>
      </w:pPr>
      <w:del w:id="651"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1043E3FE" w14:textId="6B979B9D" w:rsidR="00797181" w:rsidRPr="00797181" w:rsidDel="00001367" w:rsidRDefault="00797181" w:rsidP="007B0615">
      <w:pPr>
        <w:spacing w:after="240"/>
        <w:ind w:left="720"/>
        <w:rPr>
          <w:del w:id="652" w:author="ERCOT" w:date="2022-10-12T16:54:00Z"/>
          <w:szCs w:val="20"/>
        </w:rPr>
      </w:pPr>
      <w:del w:id="653"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178E362E" w14:textId="3453A703" w:rsidR="00797181" w:rsidRPr="00797181" w:rsidDel="00001367" w:rsidRDefault="00797181" w:rsidP="007B0615">
      <w:pPr>
        <w:spacing w:after="240"/>
        <w:ind w:left="720"/>
        <w:rPr>
          <w:del w:id="654" w:author="ERCOT" w:date="2022-10-12T16:54:00Z"/>
          <w:szCs w:val="20"/>
        </w:rPr>
      </w:pPr>
      <w:del w:id="655"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45C15150" w14:textId="49CC5773" w:rsidR="00797181" w:rsidRPr="00797181" w:rsidDel="00001367" w:rsidRDefault="00797181" w:rsidP="007B0615">
      <w:pPr>
        <w:spacing w:after="240"/>
        <w:ind w:left="720"/>
        <w:rPr>
          <w:del w:id="656" w:author="ERCOT" w:date="2022-10-12T16:54:00Z"/>
          <w:iCs/>
          <w:szCs w:val="20"/>
        </w:rPr>
      </w:pPr>
      <w:del w:id="657"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58" w:author="ERCOT" w:date="2022-10-12T16:54:00Z"/>
          <w:iCs/>
          <w:szCs w:val="20"/>
        </w:rPr>
      </w:pPr>
      <w:del w:id="659" w:author="ERCOT" w:date="2022-10-12T16:54:00Z">
        <w:r w:rsidRPr="00797181" w:rsidDel="00001367">
          <w:rPr>
            <w:iCs/>
            <w:szCs w:val="20"/>
          </w:rPr>
          <w:lastRenderedPageBreak/>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60" w:author="ERCOT" w:date="2022-10-12T16:54:00Z"/>
          <w:iCs/>
          <w:szCs w:val="20"/>
        </w:rPr>
      </w:pPr>
      <w:del w:id="661"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62" w:author="ERCOT" w:date="2022-10-12T16:54:00Z"/>
          <w:iCs/>
          <w:szCs w:val="20"/>
        </w:rPr>
      </w:pPr>
      <w:del w:id="663"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E7B455E" w:rsidR="00797181" w:rsidRPr="00797181" w:rsidDel="00001367" w:rsidRDefault="00797181" w:rsidP="007B0615">
      <w:pPr>
        <w:spacing w:before="240" w:after="240"/>
        <w:ind w:left="720"/>
        <w:rPr>
          <w:del w:id="664" w:author="ERCOT" w:date="2022-10-12T16:54:00Z"/>
          <w:iCs/>
          <w:szCs w:val="20"/>
        </w:rPr>
      </w:pPr>
      <w:del w:id="665"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3A40FB93" w14:textId="0B9E5AA8" w:rsidR="00797181" w:rsidRPr="00797181" w:rsidDel="00001367" w:rsidRDefault="00797181" w:rsidP="007B0615">
      <w:pPr>
        <w:spacing w:after="240"/>
        <w:ind w:left="720"/>
        <w:rPr>
          <w:del w:id="666" w:author="ERCOT" w:date="2022-10-12T16:54:00Z"/>
          <w:iCs/>
          <w:szCs w:val="20"/>
        </w:rPr>
      </w:pPr>
      <w:del w:id="667"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668" w:author="ERCOT" w:date="2022-10-12T16:54:00Z"/>
          <w:iCs/>
          <w:szCs w:val="20"/>
        </w:rPr>
      </w:pPr>
      <w:del w:id="669" w:author="ERCOT" w:date="2022-10-12T16:54:00Z">
        <w:r w:rsidRPr="00797181" w:rsidDel="00001367">
          <w:rPr>
            <w:iCs/>
            <w:szCs w:val="20"/>
          </w:rPr>
          <w:object w:dxaOrig="9330" w:dyaOrig="6510" w14:anchorId="2014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26.25pt" o:ole="">
              <v:imagedata r:id="rId13" o:title=""/>
            </v:shape>
            <o:OLEObject Type="Embed" ProgID="Visio.Drawing.11" ShapeID="_x0000_i1025" DrawAspect="Content" ObjectID="_1740463123" r:id="rId14"/>
          </w:object>
        </w:r>
      </w:del>
    </w:p>
    <w:p w14:paraId="1EACF582" w14:textId="74CA8DC6" w:rsidR="00797181" w:rsidRPr="00797181" w:rsidDel="00001367" w:rsidRDefault="00797181" w:rsidP="007B0615">
      <w:pPr>
        <w:spacing w:after="240"/>
        <w:ind w:left="720"/>
        <w:rPr>
          <w:del w:id="670" w:author="ERCOT" w:date="2022-10-12T16:55:00Z"/>
          <w:b/>
        </w:rPr>
      </w:pPr>
      <w:del w:id="671" w:author="ERCOT" w:date="2022-10-12T16:54:00Z">
        <w:r w:rsidRPr="00797181" w:rsidDel="00001367">
          <w:rPr>
            <w:b/>
          </w:rPr>
          <w:delText>Figure 1:  Default Voltage Ride-Through Boundaries for IRRs Connected to the ERCOT Transmission Grid</w:delText>
        </w:r>
      </w:del>
      <w:del w:id="672"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673"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674" w:author="ERCOT" w:date="2022-10-12T16:55:00Z"/>
                <w:b/>
                <w:i/>
                <w:iCs/>
              </w:rPr>
            </w:pPr>
            <w:del w:id="675"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676" w:author="ERCOT" w:date="2022-10-12T16:55:00Z"/>
                <w:b/>
                <w:bCs/>
                <w:i/>
                <w:szCs w:val="20"/>
              </w:rPr>
            </w:pPr>
            <w:bookmarkStart w:id="677" w:name="_Toc23238891"/>
            <w:bookmarkStart w:id="678" w:name="_Toc107474596"/>
            <w:bookmarkStart w:id="679" w:name="_Toc90892519"/>
            <w:bookmarkStart w:id="680" w:name="_Toc65159697"/>
            <w:del w:id="681"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677"/>
              <w:r w:rsidRPr="00797181" w:rsidDel="00001367">
                <w:rPr>
                  <w:b/>
                  <w:bCs/>
                  <w:i/>
                  <w:szCs w:val="20"/>
                </w:rPr>
                <w:delText xml:space="preserve"> and Energy Storage Resources Connected to the ERCOT Transmission Grid</w:delText>
              </w:r>
              <w:bookmarkEnd w:id="678"/>
              <w:bookmarkEnd w:id="679"/>
              <w:bookmarkEnd w:id="680"/>
            </w:del>
          </w:p>
          <w:p w14:paraId="4A6DF0BF" w14:textId="15C32AA0" w:rsidR="00797181" w:rsidRPr="00797181" w:rsidDel="00001367" w:rsidRDefault="00797181" w:rsidP="007B0615">
            <w:pPr>
              <w:spacing w:after="240"/>
              <w:ind w:left="720"/>
              <w:rPr>
                <w:del w:id="682" w:author="ERCOT" w:date="2022-10-12T16:55:00Z"/>
                <w:iCs/>
                <w:szCs w:val="20"/>
              </w:rPr>
            </w:pPr>
            <w:del w:id="683"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48C5F756" w:rsidR="00797181" w:rsidRPr="00797181" w:rsidDel="00001367" w:rsidRDefault="00797181" w:rsidP="007B0615">
            <w:pPr>
              <w:spacing w:after="240"/>
              <w:ind w:left="720"/>
              <w:rPr>
                <w:del w:id="684" w:author="ERCOT" w:date="2022-10-12T16:55:00Z"/>
              </w:rPr>
            </w:pPr>
            <w:del w:id="685"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w:delText>
              </w:r>
              <w:r w:rsidRPr="00797181" w:rsidDel="00001367">
                <w:lastRenderedPageBreak/>
                <w:delText xml:space="preserve">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D66F32E" w14:textId="6D6236A5" w:rsidR="00797181" w:rsidRPr="00797181" w:rsidDel="00001367" w:rsidRDefault="00797181" w:rsidP="007B0615">
            <w:pPr>
              <w:spacing w:after="240"/>
              <w:ind w:left="720"/>
              <w:rPr>
                <w:del w:id="686" w:author="ERCOT" w:date="2022-10-12T16:55:00Z"/>
                <w:szCs w:val="20"/>
              </w:rPr>
            </w:pPr>
            <w:del w:id="687"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18C021B" w14:textId="213E4D36" w:rsidR="00797181" w:rsidRPr="00797181" w:rsidDel="00001367" w:rsidRDefault="00797181" w:rsidP="007B0615">
            <w:pPr>
              <w:spacing w:after="240"/>
              <w:ind w:left="720"/>
              <w:rPr>
                <w:del w:id="688" w:author="ERCOT" w:date="2022-10-12T16:55:00Z"/>
                <w:szCs w:val="20"/>
              </w:rPr>
            </w:pPr>
            <w:del w:id="689"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733989D7" w14:textId="13E559FF" w:rsidR="00797181" w:rsidRPr="00797181" w:rsidDel="00001367" w:rsidRDefault="00797181" w:rsidP="007B0615">
            <w:pPr>
              <w:spacing w:after="240"/>
              <w:ind w:left="720"/>
              <w:rPr>
                <w:del w:id="690" w:author="ERCOT" w:date="2022-10-12T16:55:00Z"/>
                <w:szCs w:val="20"/>
              </w:rPr>
            </w:pPr>
            <w:del w:id="691"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69FA9E" w14:textId="660276F6" w:rsidR="00797181" w:rsidRPr="00797181" w:rsidDel="00001367" w:rsidRDefault="00797181" w:rsidP="007B0615">
            <w:pPr>
              <w:spacing w:after="240"/>
              <w:ind w:left="720"/>
              <w:rPr>
                <w:del w:id="692" w:author="ERCOT" w:date="2022-10-12T16:55:00Z"/>
                <w:szCs w:val="20"/>
              </w:rPr>
            </w:pPr>
            <w:del w:id="693"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59C021A4" w14:textId="094CDCA6" w:rsidR="00797181" w:rsidRPr="00797181" w:rsidDel="00001367" w:rsidRDefault="00797181" w:rsidP="007B0615">
            <w:pPr>
              <w:spacing w:after="240"/>
              <w:ind w:left="720"/>
              <w:rPr>
                <w:del w:id="694" w:author="ERCOT" w:date="2022-10-12T16:55:00Z"/>
                <w:iCs/>
                <w:szCs w:val="20"/>
              </w:rPr>
            </w:pPr>
            <w:del w:id="695"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696" w:author="ERCOT" w:date="2022-10-12T16:55:00Z"/>
                <w:iCs/>
                <w:szCs w:val="20"/>
              </w:rPr>
            </w:pPr>
            <w:del w:id="697"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698" w:author="ERCOT" w:date="2022-10-12T16:55:00Z"/>
                <w:iCs/>
                <w:szCs w:val="20"/>
              </w:rPr>
            </w:pPr>
            <w:del w:id="699"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w:delText>
              </w:r>
              <w:r w:rsidRPr="00797181" w:rsidDel="00001367">
                <w:rPr>
                  <w:iCs/>
                  <w:szCs w:val="20"/>
                </w:rPr>
                <w:lastRenderedPageBreak/>
                <w:delText xml:space="preserve">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700" w:author="ERCOT" w:date="2022-10-12T16:55:00Z"/>
                <w:iCs/>
                <w:szCs w:val="20"/>
              </w:rPr>
            </w:pPr>
            <w:del w:id="701"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66551DBE" w:rsidR="00797181" w:rsidRPr="00797181" w:rsidDel="00001367" w:rsidRDefault="00797181" w:rsidP="007B0615">
            <w:pPr>
              <w:spacing w:before="240" w:after="240"/>
              <w:ind w:left="720"/>
              <w:rPr>
                <w:del w:id="702" w:author="ERCOT" w:date="2022-10-12T16:55:00Z"/>
                <w:iCs/>
                <w:szCs w:val="20"/>
              </w:rPr>
            </w:pPr>
            <w:del w:id="703"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7AA640CA" w14:textId="63E23250" w:rsidR="00797181" w:rsidRPr="00797181" w:rsidDel="00001367" w:rsidRDefault="00797181" w:rsidP="007B0615">
            <w:pPr>
              <w:spacing w:after="240"/>
              <w:ind w:left="720"/>
              <w:rPr>
                <w:del w:id="704" w:author="ERCOT" w:date="2022-10-12T16:55:00Z"/>
                <w:iCs/>
                <w:szCs w:val="20"/>
              </w:rPr>
            </w:pPr>
            <w:del w:id="705"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706" w:author="ERCOT" w:date="2022-10-12T16:55:00Z"/>
                <w:b/>
              </w:rPr>
            </w:pPr>
            <w:del w:id="707" w:author="ERCOT" w:date="2022-10-12T16:55:00Z">
              <w:r w:rsidRPr="00797181" w:rsidDel="00001367">
                <w:object w:dxaOrig="9330" w:dyaOrig="6510" w14:anchorId="4D619063">
                  <v:shape id="_x0000_i1026" type="#_x0000_t75" style="width:467.25pt;height:326.25pt" o:ole="">
                    <v:imagedata r:id="rId13" o:title=""/>
                  </v:shape>
                  <o:OLEObject Type="Embed" ProgID="Visio.Drawing.11" ShapeID="_x0000_i1026" DrawAspect="Content" ObjectID="_1740463124" r:id="rId15"/>
                </w:object>
              </w:r>
            </w:del>
          </w:p>
          <w:p w14:paraId="2EC22A2C" w14:textId="44764E33" w:rsidR="00797181" w:rsidRPr="00797181" w:rsidDel="00001367" w:rsidRDefault="00797181" w:rsidP="007B0615">
            <w:pPr>
              <w:spacing w:after="240"/>
              <w:ind w:left="720"/>
              <w:rPr>
                <w:del w:id="708" w:author="ERCOT" w:date="2022-10-12T16:55:00Z"/>
                <w:i/>
              </w:rPr>
            </w:pPr>
            <w:del w:id="709"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16"/>
      <w:footerReference w:type="even" r:id="rId17"/>
      <w:footerReference w:type="default" r:id="rId18"/>
      <w:footerReference w:type="first" r:id="rId19"/>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6BCD" w14:textId="77777777" w:rsidR="008F6EDD" w:rsidRDefault="008F6EDD">
      <w:r>
        <w:separator/>
      </w:r>
    </w:p>
  </w:endnote>
  <w:endnote w:type="continuationSeparator" w:id="0">
    <w:p w14:paraId="4F26827A" w14:textId="77777777" w:rsidR="008F6EDD" w:rsidRDefault="008F6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DF27E20"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95BEA">
      <w:rPr>
        <w:rFonts w:ascii="Arial" w:hAnsi="Arial" w:cs="Arial"/>
        <w:sz w:val="18"/>
        <w:szCs w:val="18"/>
      </w:rPr>
      <w:t>NOGRR-07</w:t>
    </w:r>
    <w:r w:rsidR="00A1372D">
      <w:rPr>
        <w:rFonts w:ascii="Arial" w:hAnsi="Arial" w:cs="Arial"/>
        <w:sz w:val="18"/>
        <w:szCs w:val="18"/>
      </w:rPr>
      <w:t xml:space="preserve"> </w:t>
    </w:r>
    <w:r w:rsidR="00A95BEA">
      <w:rPr>
        <w:rFonts w:ascii="Arial" w:hAnsi="Arial" w:cs="Arial"/>
        <w:sz w:val="18"/>
        <w:szCs w:val="18"/>
      </w:rPr>
      <w:t>Oncor Comments</w:t>
    </w:r>
    <w:r>
      <w:rPr>
        <w:rFonts w:ascii="Arial" w:hAnsi="Arial" w:cs="Arial"/>
        <w:sz w:val="18"/>
        <w:szCs w:val="18"/>
      </w:rPr>
      <w:t xml:space="preserve"> 0</w:t>
    </w:r>
    <w:r w:rsidR="00A95BEA">
      <w:rPr>
        <w:rFonts w:ascii="Arial" w:hAnsi="Arial" w:cs="Arial"/>
        <w:sz w:val="18"/>
        <w:szCs w:val="18"/>
      </w:rPr>
      <w:t>30</w:t>
    </w:r>
    <w:r w:rsidR="001A2398">
      <w:rPr>
        <w:rFonts w:ascii="Arial" w:hAnsi="Arial" w:cs="Arial"/>
        <w:sz w:val="18"/>
        <w:szCs w:val="18"/>
      </w:rPr>
      <w:t>7</w:t>
    </w:r>
    <w:r>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E479F0">
      <w:rPr>
        <w:rFonts w:ascii="Arial" w:hAnsi="Arial" w:cs="Arial"/>
        <w:noProof/>
        <w:sz w:val="18"/>
        <w:szCs w:val="18"/>
      </w:rPr>
      <w:t>5</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E479F0">
      <w:rPr>
        <w:rFonts w:ascii="Arial" w:hAnsi="Arial" w:cs="Arial"/>
        <w:noProof/>
        <w:sz w:val="18"/>
        <w:szCs w:val="18"/>
      </w:rPr>
      <w:t>18</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652AF" w14:textId="77777777" w:rsidR="008F6EDD" w:rsidRDefault="008F6EDD">
      <w:r>
        <w:separator/>
      </w:r>
    </w:p>
  </w:footnote>
  <w:footnote w:type="continuationSeparator" w:id="0">
    <w:p w14:paraId="73E54C08" w14:textId="77777777" w:rsidR="008F6EDD" w:rsidRDefault="008F6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049DD036" w:rsidR="00D176CF" w:rsidRDefault="00D176CF" w:rsidP="00816950">
    <w:pPr>
      <w:pStyle w:val="Header"/>
      <w:jc w:val="center"/>
      <w:rPr>
        <w:sz w:val="32"/>
      </w:rPr>
    </w:pPr>
    <w:r>
      <w:rPr>
        <w:sz w:val="32"/>
      </w:rPr>
      <w:t>N</w:t>
    </w:r>
    <w:r w:rsidR="00AF7953">
      <w:rPr>
        <w:sz w:val="32"/>
      </w:rPr>
      <w:t>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5"/>
  </w:num>
  <w:num w:numId="21">
    <w:abstractNumId w:val="13"/>
  </w:num>
  <w:num w:numId="22">
    <w:abstractNumId w:val="22"/>
  </w:num>
  <w:num w:numId="23">
    <w:abstractNumId w:val="4"/>
  </w:num>
  <w:num w:numId="24">
    <w:abstractNumId w:val="9"/>
  </w:num>
  <w:num w:numId="25">
    <w:abstractNumId w:val="6"/>
  </w:num>
  <w:num w:numId="26">
    <w:abstractNumId w:val="12"/>
  </w:num>
  <w:num w:numId="27">
    <w:abstractNumId w:val="3"/>
  </w:num>
  <w:num w:numId="28">
    <w:abstractNumId w:val="10"/>
  </w:num>
  <w:num w:numId="29">
    <w:abstractNumId w:val="2"/>
  </w:num>
  <w:num w:numId="30">
    <w:abstractNumId w:val="15"/>
  </w:num>
  <w:num w:numId="31">
    <w:abstractNumId w:val="20"/>
  </w:num>
  <w:num w:numId="32">
    <w:abstractNumId w:val="14"/>
  </w:num>
  <w:num w:numId="3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Oncor 030723">
    <w15:presenceInfo w15:providerId="None" w15:userId="Oncor 030723"/>
  </w15:person>
  <w15:person w15:author="Erin Wasik-Gutierrez">
    <w15:presenceInfo w15:providerId="None" w15:userId="Erin Wasik-Gutier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0D7"/>
    <w:rsid w:val="00001367"/>
    <w:rsid w:val="00002254"/>
    <w:rsid w:val="00006711"/>
    <w:rsid w:val="000151D3"/>
    <w:rsid w:val="00015678"/>
    <w:rsid w:val="000170D7"/>
    <w:rsid w:val="0002061A"/>
    <w:rsid w:val="0002081E"/>
    <w:rsid w:val="00026721"/>
    <w:rsid w:val="000279EB"/>
    <w:rsid w:val="00027A93"/>
    <w:rsid w:val="0003185D"/>
    <w:rsid w:val="0004567E"/>
    <w:rsid w:val="000475DB"/>
    <w:rsid w:val="00050456"/>
    <w:rsid w:val="00051F92"/>
    <w:rsid w:val="0005220A"/>
    <w:rsid w:val="00060A5A"/>
    <w:rsid w:val="00061340"/>
    <w:rsid w:val="00064B44"/>
    <w:rsid w:val="00067FE2"/>
    <w:rsid w:val="000732F3"/>
    <w:rsid w:val="0007682E"/>
    <w:rsid w:val="00094CAE"/>
    <w:rsid w:val="000A2134"/>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FA9"/>
    <w:rsid w:val="000F25BF"/>
    <w:rsid w:val="000F58CC"/>
    <w:rsid w:val="00100752"/>
    <w:rsid w:val="00103DBC"/>
    <w:rsid w:val="00105A36"/>
    <w:rsid w:val="00112D84"/>
    <w:rsid w:val="00113471"/>
    <w:rsid w:val="0012019D"/>
    <w:rsid w:val="00120F34"/>
    <w:rsid w:val="001216DE"/>
    <w:rsid w:val="0012384A"/>
    <w:rsid w:val="001313B4"/>
    <w:rsid w:val="00140F55"/>
    <w:rsid w:val="0014546D"/>
    <w:rsid w:val="00145706"/>
    <w:rsid w:val="00145824"/>
    <w:rsid w:val="001500D9"/>
    <w:rsid w:val="00151F2A"/>
    <w:rsid w:val="00156DB7"/>
    <w:rsid w:val="00157228"/>
    <w:rsid w:val="00160C3C"/>
    <w:rsid w:val="001631B9"/>
    <w:rsid w:val="00163CC8"/>
    <w:rsid w:val="00176551"/>
    <w:rsid w:val="00177221"/>
    <w:rsid w:val="0017783C"/>
    <w:rsid w:val="001810ED"/>
    <w:rsid w:val="0019314C"/>
    <w:rsid w:val="001A2398"/>
    <w:rsid w:val="001A2585"/>
    <w:rsid w:val="001B187C"/>
    <w:rsid w:val="001B640D"/>
    <w:rsid w:val="001B6C63"/>
    <w:rsid w:val="001B7A50"/>
    <w:rsid w:val="001C0A30"/>
    <w:rsid w:val="001C203B"/>
    <w:rsid w:val="001C713F"/>
    <w:rsid w:val="001D13BE"/>
    <w:rsid w:val="001D1A64"/>
    <w:rsid w:val="001D283E"/>
    <w:rsid w:val="001D3561"/>
    <w:rsid w:val="001E4849"/>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7E9B"/>
    <w:rsid w:val="00255E5C"/>
    <w:rsid w:val="00256337"/>
    <w:rsid w:val="00262DB2"/>
    <w:rsid w:val="00263EAE"/>
    <w:rsid w:val="00266307"/>
    <w:rsid w:val="002722F4"/>
    <w:rsid w:val="00275E0F"/>
    <w:rsid w:val="00276143"/>
    <w:rsid w:val="00276A99"/>
    <w:rsid w:val="00284044"/>
    <w:rsid w:val="00286AD9"/>
    <w:rsid w:val="002909DD"/>
    <w:rsid w:val="002966F3"/>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282F"/>
    <w:rsid w:val="003044CA"/>
    <w:rsid w:val="0030694A"/>
    <w:rsid w:val="003069F4"/>
    <w:rsid w:val="00307352"/>
    <w:rsid w:val="00310001"/>
    <w:rsid w:val="00313716"/>
    <w:rsid w:val="003148C2"/>
    <w:rsid w:val="00316D61"/>
    <w:rsid w:val="00316D82"/>
    <w:rsid w:val="00321924"/>
    <w:rsid w:val="00322E15"/>
    <w:rsid w:val="003311B6"/>
    <w:rsid w:val="00331AE5"/>
    <w:rsid w:val="00341CAF"/>
    <w:rsid w:val="00346265"/>
    <w:rsid w:val="00347506"/>
    <w:rsid w:val="00352336"/>
    <w:rsid w:val="00354EEE"/>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B7B"/>
    <w:rsid w:val="003D0BAE"/>
    <w:rsid w:val="003E0C5B"/>
    <w:rsid w:val="003E11F9"/>
    <w:rsid w:val="003E2E19"/>
    <w:rsid w:val="003E71EA"/>
    <w:rsid w:val="003F1DC9"/>
    <w:rsid w:val="003F4568"/>
    <w:rsid w:val="00400529"/>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63BA"/>
    <w:rsid w:val="00446B8D"/>
    <w:rsid w:val="004472D5"/>
    <w:rsid w:val="00452819"/>
    <w:rsid w:val="00456FE7"/>
    <w:rsid w:val="00462A06"/>
    <w:rsid w:val="00473223"/>
    <w:rsid w:val="004822D4"/>
    <w:rsid w:val="00482D69"/>
    <w:rsid w:val="00483083"/>
    <w:rsid w:val="0049290B"/>
    <w:rsid w:val="00492BA4"/>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D2128"/>
    <w:rsid w:val="005D2356"/>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564F"/>
    <w:rsid w:val="00695E60"/>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3458"/>
    <w:rsid w:val="006F6A10"/>
    <w:rsid w:val="00704FC8"/>
    <w:rsid w:val="007050D6"/>
    <w:rsid w:val="007144E0"/>
    <w:rsid w:val="007150B5"/>
    <w:rsid w:val="007174EE"/>
    <w:rsid w:val="007207A8"/>
    <w:rsid w:val="00722AED"/>
    <w:rsid w:val="00732DBB"/>
    <w:rsid w:val="00733B37"/>
    <w:rsid w:val="00735B89"/>
    <w:rsid w:val="00742E3E"/>
    <w:rsid w:val="00743968"/>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101D0"/>
    <w:rsid w:val="00810A56"/>
    <w:rsid w:val="00811C12"/>
    <w:rsid w:val="008144C7"/>
    <w:rsid w:val="00816950"/>
    <w:rsid w:val="008232EA"/>
    <w:rsid w:val="008261E0"/>
    <w:rsid w:val="00827D9A"/>
    <w:rsid w:val="00832D44"/>
    <w:rsid w:val="008347EF"/>
    <w:rsid w:val="00836F75"/>
    <w:rsid w:val="0084195B"/>
    <w:rsid w:val="00842EA4"/>
    <w:rsid w:val="0084325C"/>
    <w:rsid w:val="00844B51"/>
    <w:rsid w:val="00845778"/>
    <w:rsid w:val="008535E7"/>
    <w:rsid w:val="00862912"/>
    <w:rsid w:val="008666AE"/>
    <w:rsid w:val="00872F1B"/>
    <w:rsid w:val="00874318"/>
    <w:rsid w:val="00877463"/>
    <w:rsid w:val="00887E28"/>
    <w:rsid w:val="00892A43"/>
    <w:rsid w:val="008A1B2F"/>
    <w:rsid w:val="008A6E93"/>
    <w:rsid w:val="008B0CF1"/>
    <w:rsid w:val="008B2AB8"/>
    <w:rsid w:val="008C24CE"/>
    <w:rsid w:val="008D5C3A"/>
    <w:rsid w:val="008D6367"/>
    <w:rsid w:val="008D6ED7"/>
    <w:rsid w:val="008E2F72"/>
    <w:rsid w:val="008E574B"/>
    <w:rsid w:val="008E6DA2"/>
    <w:rsid w:val="008E74F4"/>
    <w:rsid w:val="008E75F7"/>
    <w:rsid w:val="008F0AE5"/>
    <w:rsid w:val="008F2D35"/>
    <w:rsid w:val="008F2E0A"/>
    <w:rsid w:val="008F2EDB"/>
    <w:rsid w:val="008F6EDD"/>
    <w:rsid w:val="00900ADE"/>
    <w:rsid w:val="00906E2E"/>
    <w:rsid w:val="00907B1E"/>
    <w:rsid w:val="0092303A"/>
    <w:rsid w:val="009237C8"/>
    <w:rsid w:val="00923C85"/>
    <w:rsid w:val="00923F0E"/>
    <w:rsid w:val="00924A27"/>
    <w:rsid w:val="0092557F"/>
    <w:rsid w:val="00941E40"/>
    <w:rsid w:val="00943AFD"/>
    <w:rsid w:val="00947236"/>
    <w:rsid w:val="00953680"/>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401D"/>
    <w:rsid w:val="009F4384"/>
    <w:rsid w:val="009F53F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91BED"/>
    <w:rsid w:val="00A95BEA"/>
    <w:rsid w:val="00A96541"/>
    <w:rsid w:val="00AA0BA9"/>
    <w:rsid w:val="00AA22BC"/>
    <w:rsid w:val="00AA6D71"/>
    <w:rsid w:val="00AB26CA"/>
    <w:rsid w:val="00AB6D0B"/>
    <w:rsid w:val="00AC14AF"/>
    <w:rsid w:val="00AC299E"/>
    <w:rsid w:val="00AC4F5E"/>
    <w:rsid w:val="00AC6195"/>
    <w:rsid w:val="00AC7084"/>
    <w:rsid w:val="00AD0C2C"/>
    <w:rsid w:val="00AD3B58"/>
    <w:rsid w:val="00AD72CF"/>
    <w:rsid w:val="00AE68C1"/>
    <w:rsid w:val="00AF56C6"/>
    <w:rsid w:val="00AF6088"/>
    <w:rsid w:val="00AF7953"/>
    <w:rsid w:val="00B00BE6"/>
    <w:rsid w:val="00B032E8"/>
    <w:rsid w:val="00B05599"/>
    <w:rsid w:val="00B1366E"/>
    <w:rsid w:val="00B14080"/>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3C43"/>
    <w:rsid w:val="00B959E5"/>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4C35"/>
    <w:rsid w:val="00C261F7"/>
    <w:rsid w:val="00C34103"/>
    <w:rsid w:val="00C52000"/>
    <w:rsid w:val="00C60D33"/>
    <w:rsid w:val="00C70BB7"/>
    <w:rsid w:val="00C71419"/>
    <w:rsid w:val="00C73269"/>
    <w:rsid w:val="00C744EB"/>
    <w:rsid w:val="00C76A2C"/>
    <w:rsid w:val="00C81F6E"/>
    <w:rsid w:val="00C82106"/>
    <w:rsid w:val="00C90702"/>
    <w:rsid w:val="00C917FF"/>
    <w:rsid w:val="00C921A2"/>
    <w:rsid w:val="00C95F0A"/>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F8F"/>
    <w:rsid w:val="00D0389D"/>
    <w:rsid w:val="00D04FE8"/>
    <w:rsid w:val="00D06C53"/>
    <w:rsid w:val="00D1301D"/>
    <w:rsid w:val="00D176CF"/>
    <w:rsid w:val="00D228B5"/>
    <w:rsid w:val="00D271E3"/>
    <w:rsid w:val="00D3675F"/>
    <w:rsid w:val="00D36CC7"/>
    <w:rsid w:val="00D37937"/>
    <w:rsid w:val="00D40BA3"/>
    <w:rsid w:val="00D41554"/>
    <w:rsid w:val="00D4636C"/>
    <w:rsid w:val="00D46C91"/>
    <w:rsid w:val="00D47768"/>
    <w:rsid w:val="00D47A80"/>
    <w:rsid w:val="00D51712"/>
    <w:rsid w:val="00D52106"/>
    <w:rsid w:val="00D614EC"/>
    <w:rsid w:val="00D65F1E"/>
    <w:rsid w:val="00D6603E"/>
    <w:rsid w:val="00D725BA"/>
    <w:rsid w:val="00D72ED7"/>
    <w:rsid w:val="00D75139"/>
    <w:rsid w:val="00D77CE0"/>
    <w:rsid w:val="00D81F32"/>
    <w:rsid w:val="00D82614"/>
    <w:rsid w:val="00D85807"/>
    <w:rsid w:val="00D87349"/>
    <w:rsid w:val="00D90D2A"/>
    <w:rsid w:val="00D91EE9"/>
    <w:rsid w:val="00D97220"/>
    <w:rsid w:val="00DA0115"/>
    <w:rsid w:val="00DB426D"/>
    <w:rsid w:val="00DC1E61"/>
    <w:rsid w:val="00DC21BB"/>
    <w:rsid w:val="00DC447B"/>
    <w:rsid w:val="00DC6AAD"/>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4515"/>
    <w:rsid w:val="00E45755"/>
    <w:rsid w:val="00E479F0"/>
    <w:rsid w:val="00E47F67"/>
    <w:rsid w:val="00E56E2C"/>
    <w:rsid w:val="00E6786F"/>
    <w:rsid w:val="00E70856"/>
    <w:rsid w:val="00E70EE8"/>
    <w:rsid w:val="00E71C39"/>
    <w:rsid w:val="00E80DBE"/>
    <w:rsid w:val="00E917C2"/>
    <w:rsid w:val="00E92DD9"/>
    <w:rsid w:val="00E92E1C"/>
    <w:rsid w:val="00E93165"/>
    <w:rsid w:val="00E94BCA"/>
    <w:rsid w:val="00EA3B69"/>
    <w:rsid w:val="00EA4FD0"/>
    <w:rsid w:val="00EA56E6"/>
    <w:rsid w:val="00EA66CF"/>
    <w:rsid w:val="00EA7A33"/>
    <w:rsid w:val="00EB2715"/>
    <w:rsid w:val="00EC1442"/>
    <w:rsid w:val="00EC335F"/>
    <w:rsid w:val="00EC48FB"/>
    <w:rsid w:val="00EC54FD"/>
    <w:rsid w:val="00EC573F"/>
    <w:rsid w:val="00EC5D27"/>
    <w:rsid w:val="00EC7362"/>
    <w:rsid w:val="00ED3D73"/>
    <w:rsid w:val="00ED404A"/>
    <w:rsid w:val="00EE4AA1"/>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437D5"/>
    <w:rsid w:val="00F43FFD"/>
    <w:rsid w:val="00F44236"/>
    <w:rsid w:val="00F5018F"/>
    <w:rsid w:val="00F52517"/>
    <w:rsid w:val="00F529BB"/>
    <w:rsid w:val="00F81291"/>
    <w:rsid w:val="00F82B12"/>
    <w:rsid w:val="00F850A9"/>
    <w:rsid w:val="00F85B80"/>
    <w:rsid w:val="00F94D9D"/>
    <w:rsid w:val="00F967AE"/>
    <w:rsid w:val="00FA2FA5"/>
    <w:rsid w:val="00FA348B"/>
    <w:rsid w:val="00FA57B2"/>
    <w:rsid w:val="00FA6BFF"/>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6145"/>
    <o:shapelayout v:ext="edit">
      <o:idmap v:ext="edit" data="1"/>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ithar.nashawati@oncor.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oleObject" Target="embeddings/Microsoft_Visio_2003-2010_Drawing122.vsd"/><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1.vsd"/><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2.xml><?xml version="1.0" encoding="utf-8"?>
<ds:datastoreItem xmlns:ds="http://schemas.openxmlformats.org/officeDocument/2006/customXml" ds:itemID="{E7A5E0FD-2125-4D1B-A00C-1A9D6AC41985}">
  <ds:schemaRefs>
    <ds:schemaRef ds:uri="http://schemas.openxmlformats.org/officeDocument/2006/bibliography"/>
  </ds:schemaRefs>
</ds:datastoreItem>
</file>

<file path=customXml/itemProps3.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47818D-E90C-4C2F-8539-A00E37C7AA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4592</Words>
  <Characters>38346</Characters>
  <Application>Microsoft Office Word</Application>
  <DocSecurity>0</DocSecurity>
  <Lines>319</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2023-03-16T14:12:00Z</dcterms:created>
  <dcterms:modified xsi:type="dcterms:W3CDTF">2023-03-16T14:12:00Z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